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4A6C3" w14:textId="77777777" w:rsidR="00481094" w:rsidRPr="00B370B0" w:rsidRDefault="00481094" w:rsidP="00DC71FA">
      <w:pPr>
        <w:spacing w:after="0" w:line="240" w:lineRule="auto"/>
        <w:jc w:val="center"/>
        <w:rPr>
          <w:rFonts w:cs="Arial"/>
          <w:b/>
          <w:bCs/>
        </w:rPr>
      </w:pPr>
      <w:r w:rsidRPr="00B370B0">
        <w:rPr>
          <w:rFonts w:cs="Arial"/>
          <w:b/>
          <w:bCs/>
        </w:rPr>
        <w:t xml:space="preserve">UMOWA nr </w:t>
      </w:r>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600277">
      <w:pPr>
        <w:numPr>
          <w:ilvl w:val="0"/>
          <w:numId w:val="23"/>
        </w:numPr>
        <w:spacing w:after="0" w:line="240" w:lineRule="auto"/>
        <w:jc w:val="both"/>
        <w:rPr>
          <w:rFonts w:cs="Arial"/>
        </w:rPr>
      </w:pPr>
      <w:r w:rsidRPr="00B370B0">
        <w:rPr>
          <w:rFonts w:cs="Arial"/>
        </w:rPr>
        <w:t>………………………-………………………</w:t>
      </w:r>
    </w:p>
    <w:p w14:paraId="40EEEDDD" w14:textId="51246F21" w:rsidR="00481094" w:rsidRPr="00B370B0" w:rsidRDefault="000A04B7" w:rsidP="00600277">
      <w:pPr>
        <w:numPr>
          <w:ilvl w:val="0"/>
          <w:numId w:val="23"/>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r w:rsidR="00C2000E" w:rsidRPr="00B370B0">
        <w:rPr>
          <w:rFonts w:cs="Arial"/>
          <w:b/>
          <w:bCs/>
        </w:rPr>
        <w:t xml:space="preserve"> (</w:t>
      </w:r>
      <w:r w:rsidRPr="00B370B0">
        <w:rPr>
          <w:rFonts w:cs="Arial"/>
          <w:b/>
          <w:bCs/>
        </w:rPr>
        <w:t>..</w:t>
      </w:r>
      <w:r w:rsidR="00C2000E" w:rsidRPr="00B370B0">
        <w:rPr>
          <w:rFonts w:cs="Arial"/>
          <w:b/>
          <w:bCs/>
        </w:rPr>
        <w:t>-</w:t>
      </w:r>
      <w:r w:rsidRPr="00B370B0">
        <w:rPr>
          <w:rFonts w:cs="Arial"/>
          <w:b/>
          <w:bCs/>
        </w:rPr>
        <w:t>….</w:t>
      </w:r>
      <w:r w:rsidR="00C2000E" w:rsidRPr="00B370B0">
        <w:rPr>
          <w:rFonts w:cs="Arial"/>
          <w:b/>
          <w:bCs/>
        </w:rPr>
        <w:t xml:space="preserve">), przy ul. </w:t>
      </w:r>
      <w:r w:rsidRPr="00B370B0">
        <w:rPr>
          <w:rFonts w:cs="Arial"/>
          <w:b/>
          <w:bCs/>
        </w:rPr>
        <w:t>…………..</w:t>
      </w:r>
      <w:r w:rsidR="00C2000E" w:rsidRPr="00B370B0">
        <w:rPr>
          <w:rFonts w:cs="Arial"/>
          <w:b/>
          <w:bCs/>
        </w:rPr>
        <w:t xml:space="preserve"> nr </w:t>
      </w:r>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r w:rsidRPr="00B370B0">
        <w:rPr>
          <w:rFonts w:cs="Arial"/>
        </w:rPr>
        <w:t xml:space="preserve"> w </w:t>
      </w:r>
      <w:r w:rsidR="00AA5593" w:rsidRPr="00B370B0">
        <w:rPr>
          <w:rFonts w:cs="Arial"/>
        </w:rPr>
        <w:t>…………….</w:t>
      </w:r>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2AE3DBC8"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2025</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6417894E" w:rsidR="00481094" w:rsidRPr="00B370B0" w:rsidRDefault="00481094" w:rsidP="00290437">
      <w:pPr>
        <w:widowControl w:val="0"/>
        <w:numPr>
          <w:ilvl w:val="0"/>
          <w:numId w:val="27"/>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110C91" w:rsidRPr="00B370B0">
        <w:rPr>
          <w:rFonts w:cs="Arial"/>
          <w:b/>
        </w:rPr>
        <w:t>/ Inwestycja</w:t>
      </w:r>
      <w:r w:rsidRPr="00B370B0">
        <w:rPr>
          <w:rFonts w:cs="Arial"/>
        </w:rPr>
        <w:t xml:space="preserve"> – oznacza wykonanie zadania inwestycyjnego pn.: </w:t>
      </w:r>
      <w:r w:rsidR="00D30460" w:rsidRPr="00B370B0">
        <w:rPr>
          <w:rFonts w:cs="Arial"/>
        </w:rPr>
        <w:t>„</w:t>
      </w:r>
      <w:r w:rsidR="00806536" w:rsidRPr="00B370B0">
        <w:rPr>
          <w:rFonts w:cs="Arial"/>
          <w:b/>
        </w:rPr>
        <w:t xml:space="preserve">Odtworzenie instalacji do produkcji roztworów wiskozatorów dla ORLEN OIL Sp. Z o.o. Zakład Trzebinia </w:t>
      </w:r>
      <w:r w:rsidR="00290437" w:rsidRPr="00B370B0">
        <w:rPr>
          <w:rFonts w:cs="Arial"/>
          <w:b/>
        </w:rPr>
        <w:t xml:space="preserve">" </w:t>
      </w:r>
      <w:r w:rsidRPr="00B370B0">
        <w:rPr>
          <w:rFonts w:cs="Arial"/>
        </w:rPr>
        <w:t xml:space="preserve">szczegółowo opisanego w </w:t>
      </w:r>
      <w:r w:rsidR="0053235E" w:rsidRPr="00B370B0">
        <w:rPr>
          <w:rFonts w:cs="Arial"/>
          <w:b/>
        </w:rPr>
        <w:t xml:space="preserve">Załącznikach </w:t>
      </w:r>
      <w:r w:rsidRPr="00B370B0">
        <w:rPr>
          <w:rFonts w:cs="Arial"/>
          <w:b/>
        </w:rPr>
        <w:t>nr 1, nr 2 i nr 3</w:t>
      </w:r>
      <w:r w:rsidRPr="00B370B0">
        <w:rPr>
          <w:rFonts w:cs="Arial"/>
        </w:rPr>
        <w:t xml:space="preserve"> do Umowy</w:t>
      </w:r>
      <w:r w:rsidR="001B5678" w:rsidRPr="00B370B0">
        <w:rPr>
          <w:rFonts w:cs="Arial"/>
        </w:rPr>
        <w:t xml:space="preserve"> wraz z Pracami</w:t>
      </w:r>
      <w:r w:rsidRPr="00B370B0">
        <w:rPr>
          <w:rFonts w:cs="Arial"/>
        </w:rPr>
        <w:t>.</w:t>
      </w:r>
    </w:p>
    <w:p w14:paraId="71754116" w14:textId="0273576C"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w:t>
      </w:r>
      <w:r w:rsidR="00A95B01" w:rsidRPr="00B370B0">
        <w:rPr>
          <w:rFonts w:cs="Arial"/>
        </w:rPr>
        <w:br/>
      </w:r>
      <w:r w:rsidRPr="00B370B0">
        <w:rPr>
          <w:rFonts w:cs="Arial"/>
        </w:rPr>
        <w:t xml:space="preserve">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w:t>
      </w:r>
      <w:proofErr w:type="spellStart"/>
      <w:r w:rsidRPr="00B370B0">
        <w:rPr>
          <w:rFonts w:cs="Arial"/>
        </w:rPr>
        <w:t>ppkt</w:t>
      </w:r>
      <w:proofErr w:type="spellEnd"/>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w:t>
      </w:r>
      <w:proofErr w:type="spellStart"/>
      <w:r w:rsidRPr="00B370B0">
        <w:rPr>
          <w:rFonts w:cs="Arial"/>
        </w:rPr>
        <w:t>ppkt</w:t>
      </w:r>
      <w:proofErr w:type="spellEnd"/>
      <w:r w:rsidRPr="00B370B0">
        <w:rPr>
          <w:rFonts w:cs="Arial"/>
        </w:rPr>
        <w:t xml:space="preserve">. 5 </w:t>
      </w:r>
      <w:r w:rsidRPr="00B370B0">
        <w:rPr>
          <w:rFonts w:cs="Arial"/>
          <w:b/>
        </w:rPr>
        <w:t>Załącznika nr 2</w:t>
      </w:r>
      <w:r w:rsidRPr="00B370B0">
        <w:rPr>
          <w:rFonts w:cs="Arial"/>
        </w:rPr>
        <w:t xml:space="preserve"> do Umowy;</w:t>
      </w:r>
    </w:p>
    <w:p w14:paraId="05DBA240"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55EC1FEE" w14:textId="44970652"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Etap</w:t>
      </w:r>
      <w:r w:rsidRPr="00B370B0">
        <w:rPr>
          <w:rFonts w:cs="Arial"/>
        </w:rPr>
        <w:t xml:space="preserve"> – oznacza etap wykonania Przedmiotu Umowy. Ilość Etapów oraz ich szczegółowy zakres określono w </w:t>
      </w:r>
      <w:r w:rsidRPr="00B370B0">
        <w:rPr>
          <w:rFonts w:cs="Arial"/>
          <w:b/>
        </w:rPr>
        <w:t>Załączniku nr 3</w:t>
      </w:r>
      <w:r w:rsidRPr="00B370B0">
        <w:rPr>
          <w:rFonts w:cs="Arial"/>
        </w:rPr>
        <w:t xml:space="preserve"> do Umowy;</w:t>
      </w:r>
    </w:p>
    <w:p w14:paraId="5E91CD84"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2C7656E6"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w:t>
      </w:r>
      <w:proofErr w:type="spellStart"/>
      <w:r w:rsidRPr="00B370B0">
        <w:rPr>
          <w:rFonts w:cs="Arial"/>
        </w:rPr>
        <w:t>t.j</w:t>
      </w:r>
      <w:proofErr w:type="spellEnd"/>
      <w:r w:rsidRPr="00B370B0">
        <w:rPr>
          <w:rFonts w:cs="Arial"/>
        </w:rPr>
        <w:t xml:space="preserve">.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2AB53642" w14:textId="696273C2"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w:t>
      </w:r>
      <w:proofErr w:type="spellStart"/>
      <w:r w:rsidRPr="00B370B0">
        <w:rPr>
          <w:rFonts w:cs="Arial"/>
        </w:rPr>
        <w:t>t.j</w:t>
      </w:r>
      <w:proofErr w:type="spellEnd"/>
      <w:r w:rsidRPr="00B370B0">
        <w:rPr>
          <w:rFonts w:cs="Arial"/>
        </w:rPr>
        <w:t xml:space="preserve">. Dz.U. z </w:t>
      </w:r>
      <w:r w:rsidR="003B6D20" w:rsidRPr="00B370B0">
        <w:rPr>
          <w:rFonts w:cs="Arial"/>
        </w:rPr>
        <w:t xml:space="preserve">2024 </w:t>
      </w:r>
      <w:r w:rsidRPr="00B370B0">
        <w:rPr>
          <w:rFonts w:cs="Arial"/>
        </w:rPr>
        <w:t xml:space="preserve">r. poz. </w:t>
      </w:r>
      <w:r w:rsidR="003B6D20" w:rsidRPr="00B370B0">
        <w:rPr>
          <w:rFonts w:cs="Arial"/>
        </w:rPr>
        <w:t xml:space="preserve">1061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04EF48F0"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lastRenderedPageBreak/>
        <w:t>Protokół Odbioru</w:t>
      </w:r>
      <w:r w:rsidRPr="00B370B0">
        <w:rPr>
          <w:rFonts w:cs="Arial"/>
        </w:rPr>
        <w:t xml:space="preserve"> – oznacza dokument podpisywany przez przedstawicieli obu Strony Umowy po zakończeniu i odebraniu każdego z Etapów;</w:t>
      </w:r>
    </w:p>
    <w:p w14:paraId="6ACDD32F"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Protokół Odbioru Końcowego</w:t>
      </w:r>
      <w:r w:rsidRPr="00B370B0">
        <w:rPr>
          <w:rFonts w:cs="Arial"/>
        </w:rPr>
        <w:t xml:space="preserve"> – oznacza dokument podpisywany przez przedstawicieli obu Strony Umowy po zakończeniu i odebraniu Przedmiotu Umowy</w:t>
      </w:r>
      <w:r w:rsidR="00A96B38" w:rsidRPr="00B370B0">
        <w:rPr>
          <w:rFonts w:cs="Arial"/>
        </w:rPr>
        <w:t>, stanowiący podstawę do wystawienia faktury VAT</w:t>
      </w:r>
      <w:r w:rsidRPr="00B370B0">
        <w:rPr>
          <w:rFonts w:cs="Arial"/>
        </w:rPr>
        <w:t xml:space="preserve">; </w:t>
      </w:r>
    </w:p>
    <w:p w14:paraId="752BB485"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Harmonogram</w:t>
      </w:r>
      <w:r w:rsidRPr="00B370B0">
        <w:rPr>
          <w:rFonts w:cs="Arial"/>
        </w:rPr>
        <w:t xml:space="preserve"> – oznacza harmonogram stanowiący </w:t>
      </w:r>
      <w:r w:rsidRPr="00B370B0">
        <w:rPr>
          <w:rFonts w:cs="Arial"/>
          <w:b/>
        </w:rPr>
        <w:t>Załącznik nr 6</w:t>
      </w:r>
      <w:r w:rsidRPr="00B370B0">
        <w:rPr>
          <w:rFonts w:cs="Arial"/>
        </w:rPr>
        <w:t xml:space="preserve"> do Umowy; </w:t>
      </w:r>
    </w:p>
    <w:p w14:paraId="28B95BA9" w14:textId="69F3E8C8" w:rsidR="00481094" w:rsidRPr="00B370B0" w:rsidRDefault="00481094" w:rsidP="00600277">
      <w:pPr>
        <w:widowControl w:val="0"/>
        <w:numPr>
          <w:ilvl w:val="0"/>
          <w:numId w:val="27"/>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806536" w:rsidRPr="00B370B0">
        <w:rPr>
          <w:rFonts w:cs="Arial"/>
        </w:rPr>
        <w:t>Trzebini</w:t>
      </w:r>
      <w:r w:rsidRPr="00B370B0">
        <w:rPr>
          <w:rFonts w:cs="Arial"/>
        </w:rPr>
        <w:t>, na terenie którego zostanie zrealizowany i wdrożony Przedmiot Umowy.</w:t>
      </w:r>
    </w:p>
    <w:p w14:paraId="69FE3A48" w14:textId="77777777" w:rsidR="00481094" w:rsidRPr="00B370B0" w:rsidRDefault="00481094" w:rsidP="00A95B01">
      <w:pPr>
        <w:pStyle w:val="Nagwek1"/>
        <w:rPr>
          <w:szCs w:val="20"/>
        </w:rPr>
      </w:pPr>
      <w:bookmarkStart w:id="0" w:name="_Toc64037108"/>
      <w:bookmarkStart w:id="1" w:name="_Toc65495290"/>
      <w:bookmarkStart w:id="2" w:name="_Toc65498599"/>
      <w:bookmarkStart w:id="3" w:name="_Toc65498644"/>
      <w:bookmarkStart w:id="4" w:name="_Toc167795026"/>
      <w:r w:rsidRPr="00B370B0">
        <w:rPr>
          <w:szCs w:val="20"/>
        </w:rPr>
        <w:t>§1</w:t>
      </w:r>
      <w:r w:rsidRPr="00B370B0">
        <w:rPr>
          <w:szCs w:val="20"/>
        </w:rPr>
        <w:br/>
        <w:t>Przedmiot Umowy</w:t>
      </w:r>
      <w:bookmarkEnd w:id="0"/>
      <w:bookmarkEnd w:id="1"/>
      <w:bookmarkEnd w:id="2"/>
      <w:bookmarkEnd w:id="3"/>
      <w:bookmarkEnd w:id="4"/>
    </w:p>
    <w:p w14:paraId="590EDED4"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2A8762D4" w14:textId="088B5481" w:rsidR="00481094" w:rsidRPr="00B370B0" w:rsidRDefault="00290437" w:rsidP="00290437">
      <w:pPr>
        <w:autoSpaceDE w:val="0"/>
        <w:spacing w:after="120" w:line="240" w:lineRule="auto"/>
        <w:ind w:left="360"/>
        <w:jc w:val="center"/>
        <w:rPr>
          <w:rFonts w:cs="Arial"/>
        </w:rPr>
      </w:pPr>
      <w:r w:rsidRPr="00B370B0">
        <w:rPr>
          <w:rFonts w:cs="Arial"/>
        </w:rPr>
        <w:t>„</w:t>
      </w:r>
      <w:r w:rsidR="00806536" w:rsidRPr="00B370B0">
        <w:rPr>
          <w:rFonts w:cs="Arial"/>
          <w:b/>
        </w:rPr>
        <w:t xml:space="preserve">Odtworzenie instalacji do produkcji roztworów wiskozatorów dla ORLEN OIL Sp. Z o.o. Zakład Trzebinia </w:t>
      </w:r>
      <w:r w:rsidRPr="00B370B0">
        <w:rPr>
          <w:rFonts w:cs="Arial"/>
          <w:b/>
        </w:rPr>
        <w:t>"</w:t>
      </w:r>
    </w:p>
    <w:p w14:paraId="26E72380"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 xml:space="preserve">Szczegółowy opis Przedmiotu Umowy określa </w:t>
      </w:r>
      <w:r w:rsidRPr="00B370B0">
        <w:rPr>
          <w:rFonts w:cs="Arial"/>
          <w:b/>
        </w:rPr>
        <w:t>Załącznik nr 1</w:t>
      </w:r>
      <w:r w:rsidRPr="00B370B0">
        <w:rPr>
          <w:rFonts w:cs="Arial"/>
        </w:rPr>
        <w:t xml:space="preserve"> do niniejszej Umowy.</w:t>
      </w:r>
    </w:p>
    <w:p w14:paraId="045AFCFD"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Realizacja przez Wykonawcę Przedmiotu Umowy w szczególności obejmuje:</w:t>
      </w:r>
    </w:p>
    <w:p w14:paraId="54D46B69" w14:textId="13F63CC8" w:rsidR="00F307D2" w:rsidRPr="00B370B0" w:rsidRDefault="00B45E3B" w:rsidP="00B45E3B">
      <w:pPr>
        <w:spacing w:after="120"/>
        <w:jc w:val="both"/>
        <w:rPr>
          <w:rFonts w:cs="Arial"/>
          <w:bCs/>
        </w:rPr>
      </w:pPr>
      <w:r w:rsidRPr="00B370B0">
        <w:rPr>
          <w:rFonts w:cs="Arial"/>
          <w:bCs/>
        </w:rPr>
        <w:t xml:space="preserve">- </w:t>
      </w:r>
      <w:r w:rsidR="008A056B" w:rsidRPr="00B370B0">
        <w:rPr>
          <w:rFonts w:cs="Arial"/>
          <w:bCs/>
        </w:rPr>
        <w:t>o</w:t>
      </w:r>
      <w:r w:rsidR="00F307D2" w:rsidRPr="00B370B0">
        <w:rPr>
          <w:rFonts w:cs="Arial"/>
          <w:bCs/>
        </w:rPr>
        <w:t>pracowanie dokumentacji projektowej</w:t>
      </w:r>
      <w:r w:rsidR="008A056B" w:rsidRPr="00B370B0">
        <w:rPr>
          <w:rFonts w:cs="Arial"/>
          <w:bCs/>
        </w:rPr>
        <w:t>;</w:t>
      </w:r>
    </w:p>
    <w:p w14:paraId="0BEEE8AE" w14:textId="372C24EF" w:rsidR="00B45E3B" w:rsidRPr="00B370B0" w:rsidRDefault="00B45E3B" w:rsidP="00B45E3B">
      <w:pPr>
        <w:spacing w:after="120"/>
        <w:jc w:val="both"/>
        <w:rPr>
          <w:rFonts w:cs="Arial"/>
          <w:bCs/>
        </w:rPr>
      </w:pPr>
      <w:r w:rsidRPr="00B370B0">
        <w:rPr>
          <w:rFonts w:cs="Arial"/>
          <w:bCs/>
        </w:rPr>
        <w:t xml:space="preserve">- realizacja </w:t>
      </w:r>
      <w:r w:rsidR="009A396D" w:rsidRPr="00B370B0">
        <w:rPr>
          <w:rFonts w:cs="Arial"/>
          <w:bCs/>
        </w:rPr>
        <w:t>rzeczowa i rozruch instalacji do produkcji roztworów wiskozatorów;</w:t>
      </w:r>
    </w:p>
    <w:p w14:paraId="78C3F353" w14:textId="023B5E3E" w:rsidR="00F307D2" w:rsidRPr="00B370B0" w:rsidRDefault="00F307D2" w:rsidP="00B45E3B">
      <w:pPr>
        <w:spacing w:after="120"/>
        <w:jc w:val="both"/>
        <w:rPr>
          <w:rFonts w:cs="Arial"/>
        </w:rPr>
      </w:pPr>
      <w:r w:rsidRPr="00B370B0">
        <w:rPr>
          <w:rFonts w:cs="Arial"/>
        </w:rPr>
        <w:t>-</w:t>
      </w:r>
      <w:r w:rsidR="009A396D" w:rsidRPr="00B370B0">
        <w:rPr>
          <w:rFonts w:cs="Arial"/>
        </w:rPr>
        <w:t xml:space="preserve"> </w:t>
      </w:r>
      <w:r w:rsidRPr="00B370B0">
        <w:rPr>
          <w:rFonts w:cs="Arial"/>
        </w:rPr>
        <w:t>opracowanie dokumentacji powykonawczej</w:t>
      </w:r>
      <w:r w:rsidR="009A396D" w:rsidRPr="00B370B0">
        <w:rPr>
          <w:rFonts w:cs="Arial"/>
        </w:rPr>
        <w:t xml:space="preserve"> i odbiór końcowy.</w:t>
      </w:r>
    </w:p>
    <w:p w14:paraId="31A82617" w14:textId="0EEA2A06" w:rsidR="00481094" w:rsidRPr="00B370B0" w:rsidRDefault="00481094" w:rsidP="00C10EE4">
      <w:pPr>
        <w:spacing w:after="0" w:line="240" w:lineRule="auto"/>
        <w:ind w:left="502"/>
        <w:jc w:val="both"/>
        <w:rPr>
          <w:rFonts w:cs="Arial"/>
        </w:rPr>
      </w:pPr>
    </w:p>
    <w:p w14:paraId="1ACA1254"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Przyjmuje się, że Przedmiot Umowy obejmuje zrealizowanie całości prac projektowych (w tym uzyskanie zgód i decyzji</w:t>
      </w:r>
      <w:r w:rsidR="00E16E7F" w:rsidRPr="00B370B0">
        <w:rPr>
          <w:rFonts w:cs="Arial"/>
        </w:rPr>
        <w:t>, jeśli są wymagane</w:t>
      </w:r>
      <w:r w:rsidRPr="00B370B0">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552DEF6A" w14:textId="3C8AD885"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A95B01">
      <w:pPr>
        <w:pStyle w:val="Nagwek1"/>
        <w:rPr>
          <w:szCs w:val="20"/>
        </w:rPr>
      </w:pPr>
      <w:bookmarkStart w:id="5" w:name="_Toc64037109"/>
      <w:bookmarkStart w:id="6" w:name="_Toc65495291"/>
      <w:bookmarkStart w:id="7" w:name="_Toc65498600"/>
      <w:bookmarkStart w:id="8" w:name="_Toc65498645"/>
      <w:bookmarkStart w:id="9" w:name="_Toc167795027"/>
      <w:r w:rsidRPr="00B370B0">
        <w:rPr>
          <w:szCs w:val="20"/>
        </w:rPr>
        <w:t>§2</w:t>
      </w:r>
      <w:r w:rsidRPr="00B370B0">
        <w:rPr>
          <w:szCs w:val="20"/>
        </w:rPr>
        <w:br/>
        <w:t>Wynagrodzenie</w:t>
      </w:r>
      <w:bookmarkEnd w:id="5"/>
      <w:bookmarkEnd w:id="6"/>
      <w:bookmarkEnd w:id="7"/>
      <w:bookmarkEnd w:id="8"/>
      <w:bookmarkEnd w:id="9"/>
    </w:p>
    <w:p w14:paraId="5D905D5F" w14:textId="77777777" w:rsidR="002F7329" w:rsidRPr="00B370B0" w:rsidRDefault="002F7329" w:rsidP="002F7329">
      <w:pPr>
        <w:numPr>
          <w:ilvl w:val="0"/>
          <w:numId w:val="108"/>
        </w:numPr>
        <w:autoSpaceDE w:val="0"/>
        <w:spacing w:after="120" w:line="240" w:lineRule="auto"/>
        <w:ind w:left="284" w:hanging="284"/>
        <w:jc w:val="both"/>
        <w:rPr>
          <w:rFonts w:cs="Arial"/>
        </w:rPr>
      </w:pPr>
      <w:r w:rsidRPr="00B370B0">
        <w:rPr>
          <w:rFonts w:cs="Arial"/>
          <w:bCs/>
        </w:rPr>
        <w:t xml:space="preserve">Za wykonanie całości Przedmiotu Umowy Zamawiający zapłaci Wykonawcy wynagrodzenie ryczałtowe w kwocie </w:t>
      </w:r>
      <w:r w:rsidRPr="00B370B0">
        <w:rPr>
          <w:rFonts w:cs="Arial"/>
          <w:b/>
          <w:bCs/>
        </w:rPr>
        <w:t>…………………………</w:t>
      </w:r>
      <w:r w:rsidRPr="00B370B0">
        <w:rPr>
          <w:rFonts w:cs="Arial"/>
          <w:bCs/>
        </w:rPr>
        <w:t xml:space="preserve"> zł netto (słownie: …………………………………………………………………………. netto) (dalej „</w:t>
      </w:r>
      <w:r w:rsidRPr="00B370B0">
        <w:rPr>
          <w:rFonts w:cs="Arial"/>
          <w:b/>
          <w:bCs/>
        </w:rPr>
        <w:t>Wynagrodzenie</w:t>
      </w:r>
      <w:r w:rsidRPr="00B370B0">
        <w:rPr>
          <w:rFonts w:cs="Arial"/>
          <w:bCs/>
        </w:rPr>
        <w:t xml:space="preserve">”). </w:t>
      </w:r>
    </w:p>
    <w:p w14:paraId="065ADE3B" w14:textId="73873BD5" w:rsidR="002F7329" w:rsidRPr="00B370B0" w:rsidRDefault="002F7329" w:rsidP="002F7329">
      <w:pPr>
        <w:autoSpaceDE w:val="0"/>
        <w:spacing w:after="120" w:line="240" w:lineRule="auto"/>
        <w:ind w:left="284"/>
        <w:jc w:val="both"/>
        <w:rPr>
          <w:rFonts w:cs="Arial"/>
        </w:rPr>
      </w:pPr>
      <w:r w:rsidRPr="00B370B0">
        <w:rPr>
          <w:rFonts w:cs="Arial"/>
          <w:bCs/>
        </w:rPr>
        <w:t xml:space="preserve">Ustalone tak Wynagrodzenie, o ile Umowa wyraźnie nie przewiduje inaczej, stanowi niezmienne </w:t>
      </w:r>
      <w:r w:rsidR="006F2374" w:rsidRPr="00B370B0">
        <w:rPr>
          <w:rFonts w:cs="Arial"/>
          <w:bCs/>
        </w:rPr>
        <w:br/>
      </w:r>
      <w:r w:rsidRPr="00B370B0">
        <w:rPr>
          <w:rFonts w:cs="Arial"/>
          <w:bCs/>
        </w:rP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t>
      </w:r>
      <w:r w:rsidR="006F2374" w:rsidRPr="00B370B0">
        <w:rPr>
          <w:rFonts w:cs="Arial"/>
          <w:bCs/>
        </w:rPr>
        <w:br/>
      </w:r>
      <w:r w:rsidRPr="00B370B0">
        <w:rPr>
          <w:rFonts w:cs="Arial"/>
          <w:bCs/>
        </w:rP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70C334E" w14:textId="77777777" w:rsidR="002F7329" w:rsidRPr="00B370B0" w:rsidRDefault="002F7329" w:rsidP="002F7329">
      <w:pPr>
        <w:autoSpaceDE w:val="0"/>
        <w:spacing w:after="120" w:line="240" w:lineRule="auto"/>
        <w:ind w:left="284"/>
        <w:jc w:val="both"/>
        <w:rPr>
          <w:rFonts w:cs="Arial"/>
          <w:b/>
          <w:bCs/>
        </w:rPr>
      </w:pPr>
      <w:r w:rsidRPr="00B370B0">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Pr="00B370B0">
        <w:rPr>
          <w:rFonts w:cs="Arial"/>
          <w:b/>
        </w:rPr>
        <w:t>…………………………………………………………………………………………………………………..</w:t>
      </w:r>
    </w:p>
    <w:p w14:paraId="5A19282D" w14:textId="260F50D8" w:rsidR="002F7329" w:rsidRPr="00B370B0" w:rsidRDefault="002F7329" w:rsidP="002F7329">
      <w:pPr>
        <w:numPr>
          <w:ilvl w:val="0"/>
          <w:numId w:val="108"/>
        </w:numPr>
        <w:tabs>
          <w:tab w:val="left" w:pos="709"/>
        </w:tabs>
        <w:autoSpaceDE w:val="0"/>
        <w:spacing w:after="120" w:line="240" w:lineRule="auto"/>
        <w:ind w:left="357" w:hanging="284"/>
        <w:jc w:val="both"/>
        <w:rPr>
          <w:rFonts w:cs="Arial"/>
          <w:color w:val="000000"/>
        </w:rPr>
      </w:pPr>
      <w:r w:rsidRPr="00B370B0">
        <w:rPr>
          <w:rFonts w:cs="Arial"/>
          <w:bCs/>
        </w:rPr>
        <w:t>Wynagrodzenie będzie</w:t>
      </w:r>
      <w:r w:rsidRPr="00B370B0">
        <w:rPr>
          <w:rFonts w:cs="Arial"/>
          <w:color w:val="000000"/>
        </w:rPr>
        <w:t xml:space="preserve"> </w:t>
      </w:r>
      <w:r w:rsidRPr="00B370B0">
        <w:rPr>
          <w:rFonts w:cs="Arial"/>
          <w:bCs/>
        </w:rPr>
        <w:t xml:space="preserve">płatne w terminie …. dni liczonych daty doręczenia prawidłowo wystawionej faktury VAT oraz od dnia ukończenia i dokonania odbioru całości Przedmiotu Umowy na podstawie Protokołu Odbioru Końcowego podpisanego przez Zamawiającego bez zastrzeżeń i uzyskaniu ostatecznej decyzji o pozwoleniu na użytkowanie (o ile wymagane) wraz z mającym za przedmiot </w:t>
      </w:r>
      <w:r w:rsidRPr="00B370B0">
        <w:rPr>
          <w:rFonts w:cs="Arial"/>
          <w:bCs/>
        </w:rPr>
        <w:lastRenderedPageBreak/>
        <w:t xml:space="preserve">w/w fakturę oświadczeniem Wykonawcy złożonym na piśmie pod rygorem nieważności wedle wzoru stanowiącego </w:t>
      </w:r>
      <w:r w:rsidRPr="00B370B0">
        <w:rPr>
          <w:rFonts w:cs="Arial"/>
          <w:b/>
          <w:bCs/>
        </w:rPr>
        <w:t>Załącznik nr 9b</w:t>
      </w:r>
      <w:r w:rsidRPr="00B370B0">
        <w:rPr>
          <w:rFonts w:cs="Arial"/>
          <w:bCs/>
        </w:rPr>
        <w:t xml:space="preserve"> do nin. Umowy oraz kompletem oświadczeń podwykonawców </w:t>
      </w:r>
      <w:r w:rsidR="006F2374" w:rsidRPr="00B370B0">
        <w:rPr>
          <w:rFonts w:cs="Arial"/>
          <w:bCs/>
        </w:rPr>
        <w:br/>
      </w:r>
      <w:r w:rsidRPr="00B370B0">
        <w:rPr>
          <w:rFonts w:cs="Arial"/>
          <w:bCs/>
        </w:rPr>
        <w:t xml:space="preserve">o uregulowaniu przez Wykonawcę wszelkich należności na ich rzecz złożonych w formie pisemnej  pod rygorem nieważności wedle wzoru stanowiącego </w:t>
      </w:r>
      <w:r w:rsidRPr="00B370B0">
        <w:rPr>
          <w:rFonts w:cs="Arial"/>
          <w:b/>
          <w:bCs/>
        </w:rPr>
        <w:t>Załącznik nr 9a</w:t>
      </w:r>
      <w:r w:rsidRPr="00B370B0">
        <w:rPr>
          <w:rFonts w:cs="Arial"/>
          <w:bCs/>
        </w:rPr>
        <w:t xml:space="preserve"> do nin. Umowy oraz analogicznych oświadczeń dalszych podwykonawców, złożonych wedle wzoru stanowiącego </w:t>
      </w:r>
      <w:r w:rsidRPr="00B370B0">
        <w:rPr>
          <w:rFonts w:cs="Arial"/>
          <w:b/>
          <w:bCs/>
        </w:rPr>
        <w:t>Załącznik nr 9a</w:t>
      </w:r>
      <w:r w:rsidRPr="00B370B0">
        <w:rPr>
          <w:rFonts w:cs="Arial"/>
          <w:bCs/>
        </w:rPr>
        <w:t xml:space="preserve"> do nin. Umowy. Termin zapłaty biegnie od daty ostatniego ze zdarzeń lub dostarczenia ostatniego z dokumentów, o których mowa w zdaniach poprzednich. </w:t>
      </w:r>
    </w:p>
    <w:p w14:paraId="12273552" w14:textId="77777777"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Dniem zapłaty jest dzień obciążenia rachunku bankowego Zamawiającego.</w:t>
      </w:r>
    </w:p>
    <w:p w14:paraId="05353EA5" w14:textId="77777777"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Pr="00B370B0">
        <w:rPr>
          <w:rFonts w:cs="Arial"/>
          <w:bCs/>
        </w:rPr>
        <w:t>t.j</w:t>
      </w:r>
      <w:proofErr w:type="spellEnd"/>
      <w:r w:rsidRPr="00B370B0">
        <w:rPr>
          <w:rFonts w:cs="Arial"/>
          <w:bCs/>
        </w:rPr>
        <w:t xml:space="preserve">.: Dz. U. z 2024 roku, poz. 361, z </w:t>
      </w:r>
      <w:proofErr w:type="spellStart"/>
      <w:r w:rsidRPr="00B370B0">
        <w:rPr>
          <w:rFonts w:cs="Arial"/>
          <w:bCs/>
        </w:rPr>
        <w:t>późn</w:t>
      </w:r>
      <w:proofErr w:type="spellEnd"/>
      <w:r w:rsidRPr="00B370B0">
        <w:rPr>
          <w:rFonts w:cs="Arial"/>
          <w:bCs/>
        </w:rPr>
        <w:t>. zm.).</w:t>
      </w:r>
    </w:p>
    <w:p w14:paraId="66B0E7BA" w14:textId="349D28B0"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006F2374" w:rsidRPr="00B370B0">
        <w:rPr>
          <w:rFonts w:cs="Arial"/>
          <w:bCs/>
        </w:rPr>
        <w:br/>
      </w:r>
      <w:r w:rsidRPr="00B370B0">
        <w:rPr>
          <w:rFonts w:cs="Arial"/>
          <w:bCs/>
        </w:rPr>
        <w:t xml:space="preserve">w oparciu o </w:t>
      </w:r>
      <w:r w:rsidRPr="00B370B0">
        <w:rPr>
          <w:rFonts w:cs="Arial"/>
          <w:b/>
          <w:bCs/>
        </w:rPr>
        <w:t xml:space="preserve">Załącznik nr 3 </w:t>
      </w:r>
      <w:r w:rsidRPr="00B370B0">
        <w:rPr>
          <w:rFonts w:cs="Arial"/>
          <w:bCs/>
        </w:rPr>
        <w:t>do Umowy</w:t>
      </w:r>
      <w:r w:rsidRPr="00B370B0">
        <w:rPr>
          <w:rFonts w:cs="Arial"/>
          <w:b/>
          <w:bCs/>
        </w:rPr>
        <w:t>.</w:t>
      </w:r>
      <w:r w:rsidRPr="00B370B0">
        <w:rPr>
          <w:rFonts w:cs="Arial"/>
          <w:bCs/>
        </w:rPr>
        <w:t xml:space="preserve"> </w:t>
      </w:r>
    </w:p>
    <w:p w14:paraId="2BB6B5B8" w14:textId="77777777"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Wykonawca oświadcza, że jest czynnym płatnikiem podatku od towarów i usług (VAT) i posiada Numer Identyfikacji Podatkowej NIP …………………</w:t>
      </w:r>
    </w:p>
    <w:p w14:paraId="1B6623F2" w14:textId="77777777"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Zamawiający oświadcza, że jest czynnym płatnikiem podatku od towarów i usług (VAT) i posiada Numer Identyfikacji Podatkowej NIP 675-119-07-02.</w:t>
      </w:r>
    </w:p>
    <w:p w14:paraId="387DB50F" w14:textId="0C2EC6F3"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 xml:space="preserve">W przypadku dostarczenia faktury bez załączonego podpisanego przez obie Strony Protokołu Odbioru Końcowego lub innych dokumentów wskazanych w ust. 2 lub zawierającej błędy, termin płatności takiej faktury biegnie dopiero od momentu, w którym Wykonawca dostarczy ostatni </w:t>
      </w:r>
      <w:r w:rsidR="006F2374" w:rsidRPr="00B370B0">
        <w:rPr>
          <w:rFonts w:cs="Arial"/>
          <w:bCs/>
        </w:rPr>
        <w:br/>
      </w:r>
      <w:r w:rsidRPr="00B370B0">
        <w:rPr>
          <w:rFonts w:cs="Arial"/>
          <w:bCs/>
        </w:rPr>
        <w:t>z brakujących dokumentów lub fakturę VAT korygującą.</w:t>
      </w:r>
    </w:p>
    <w:p w14:paraId="465CDF6B" w14:textId="77777777" w:rsidR="007750B6" w:rsidRPr="00B370B0" w:rsidRDefault="007750B6" w:rsidP="007750B6">
      <w:pPr>
        <w:numPr>
          <w:ilvl w:val="0"/>
          <w:numId w:val="108"/>
        </w:numPr>
        <w:autoSpaceDE w:val="0"/>
        <w:spacing w:after="120" w:line="240" w:lineRule="auto"/>
        <w:ind w:left="284" w:hanging="284"/>
        <w:jc w:val="both"/>
        <w:rPr>
          <w:rFonts w:cs="Arial"/>
          <w:bCs/>
        </w:rPr>
      </w:pPr>
      <w:r w:rsidRPr="00B370B0">
        <w:rPr>
          <w:rFonts w:cs="Arial"/>
          <w:bCs/>
        </w:rPr>
        <w:t xml:space="preserve">Właściwym miejscem złożenia każdej faktury jest: </w:t>
      </w:r>
    </w:p>
    <w:p w14:paraId="73F3DE4A" w14:textId="77777777" w:rsidR="007750B6" w:rsidRPr="00B370B0" w:rsidRDefault="007750B6" w:rsidP="007750B6">
      <w:pPr>
        <w:spacing w:after="0" w:line="240" w:lineRule="auto"/>
        <w:ind w:left="360"/>
        <w:jc w:val="both"/>
        <w:rPr>
          <w:rFonts w:cs="Arial"/>
          <w:b/>
        </w:rPr>
      </w:pPr>
      <w:r w:rsidRPr="00B370B0">
        <w:rPr>
          <w:rFonts w:cs="Arial"/>
          <w:b/>
        </w:rPr>
        <w:t>ORLEN Centrum Usług Korporacyjnych Sp. z o.o.</w:t>
      </w:r>
    </w:p>
    <w:p w14:paraId="6DA3B597" w14:textId="77777777" w:rsidR="007750B6" w:rsidRPr="00B370B0" w:rsidRDefault="007750B6" w:rsidP="007750B6">
      <w:pPr>
        <w:spacing w:after="0" w:line="240" w:lineRule="auto"/>
        <w:ind w:left="360"/>
        <w:jc w:val="both"/>
        <w:rPr>
          <w:rFonts w:cs="Arial"/>
          <w:b/>
        </w:rPr>
      </w:pPr>
      <w:r w:rsidRPr="00B370B0">
        <w:rPr>
          <w:rFonts w:cs="Arial"/>
          <w:b/>
        </w:rPr>
        <w:t>ul. Łukasiewicza 39</w:t>
      </w:r>
    </w:p>
    <w:p w14:paraId="3C7A53AC" w14:textId="77777777" w:rsidR="007750B6" w:rsidRPr="00B370B0" w:rsidRDefault="007750B6" w:rsidP="007750B6">
      <w:pPr>
        <w:spacing w:after="0" w:line="240" w:lineRule="auto"/>
        <w:ind w:left="360"/>
        <w:jc w:val="both"/>
        <w:rPr>
          <w:rFonts w:cs="Arial"/>
          <w:b/>
          <w:color w:val="000000"/>
        </w:rPr>
      </w:pPr>
      <w:r w:rsidRPr="00B370B0">
        <w:rPr>
          <w:rFonts w:cs="Arial"/>
          <w:b/>
        </w:rPr>
        <w:t>09-400 Płock</w:t>
      </w:r>
    </w:p>
    <w:p w14:paraId="3BE8C407" w14:textId="7993180A" w:rsidR="007750B6" w:rsidRPr="00B370B0" w:rsidRDefault="007750B6" w:rsidP="007750B6">
      <w:pPr>
        <w:spacing w:after="0" w:line="240" w:lineRule="auto"/>
        <w:ind w:left="360"/>
        <w:jc w:val="both"/>
        <w:rPr>
          <w:rFonts w:cs="Arial"/>
        </w:rPr>
      </w:pPr>
      <w:r w:rsidRPr="00B370B0">
        <w:rPr>
          <w:rFonts w:cs="Arial"/>
          <w:b/>
          <w:color w:val="000000"/>
        </w:rPr>
        <w:t xml:space="preserve">Przed złożeniem faktury VAT Wykonawca zobowiązuje się przesłać jej skan (wraz </w:t>
      </w:r>
      <w:r w:rsidR="006F2374" w:rsidRPr="00B370B0">
        <w:rPr>
          <w:rFonts w:cs="Arial"/>
          <w:b/>
          <w:color w:val="000000"/>
        </w:rPr>
        <w:br/>
      </w:r>
      <w:r w:rsidRPr="00B370B0">
        <w:rPr>
          <w:rFonts w:cs="Arial"/>
          <w:b/>
          <w:color w:val="000000"/>
        </w:rPr>
        <w:t>z załączonym podpisanym przez Przedstawicieli Zamawiającego Protokołem Odbioru</w:t>
      </w:r>
      <w:r w:rsidRPr="00B370B0">
        <w:rPr>
          <w:rFonts w:cs="Arial"/>
        </w:rPr>
        <w:t xml:space="preserve"> oraz dalszymi dokumentami wskazanymi </w:t>
      </w:r>
      <w:r w:rsidRPr="00B370B0">
        <w:rPr>
          <w:rFonts w:cs="Arial"/>
          <w:bCs/>
        </w:rPr>
        <w:t>w ust. 2</w:t>
      </w:r>
      <w:r w:rsidRPr="00B370B0">
        <w:rPr>
          <w:rFonts w:cs="Arial"/>
          <w:color w:val="000000"/>
        </w:rPr>
        <w:t>)</w:t>
      </w:r>
      <w:r w:rsidRPr="00B370B0">
        <w:rPr>
          <w:rFonts w:cs="Arial"/>
          <w:b/>
          <w:color w:val="000000"/>
        </w:rPr>
        <w:t xml:space="preserve"> na adres email Kierownika Projektu celem jej weryfikacji.</w:t>
      </w:r>
      <w:r w:rsidRPr="00B370B0">
        <w:rPr>
          <w:rFonts w:cs="Arial"/>
          <w:bCs/>
        </w:rPr>
        <w:t xml:space="preserve"> </w:t>
      </w:r>
    </w:p>
    <w:p w14:paraId="36EF15F8" w14:textId="3F460A05" w:rsidR="007750B6" w:rsidRPr="00B370B0" w:rsidRDefault="007750B6" w:rsidP="007750B6">
      <w:pPr>
        <w:spacing w:after="0" w:line="240" w:lineRule="auto"/>
        <w:ind w:left="360"/>
        <w:jc w:val="both"/>
        <w:rPr>
          <w:rFonts w:cs="Arial"/>
        </w:rPr>
      </w:pPr>
      <w:r w:rsidRPr="00B370B0">
        <w:rPr>
          <w:rFonts w:cs="Arial"/>
        </w:rPr>
        <w:t>W tytule faktury obok opisu zakresu oraz kodu PKWiU, Wykonawca zobowiązuje się każdorazowo umieszczać następujące dane: „</w:t>
      </w:r>
      <w:r w:rsidRPr="00B370B0">
        <w:rPr>
          <w:rFonts w:cs="Arial"/>
          <w:color w:val="000000"/>
          <w:shd w:val="clear" w:color="auto" w:fill="FFFFFF"/>
        </w:rPr>
        <w:t>nr</w:t>
      </w:r>
      <w:r w:rsidR="00C10EE4" w:rsidRPr="00B370B0">
        <w:rPr>
          <w:rFonts w:cs="Arial"/>
          <w:color w:val="000000"/>
          <w:shd w:val="clear" w:color="auto" w:fill="FFFFFF"/>
        </w:rPr>
        <w:t xml:space="preserve"> </w:t>
      </w:r>
      <w:r w:rsidR="00806536" w:rsidRPr="00B370B0">
        <w:rPr>
          <w:rFonts w:cs="Arial"/>
          <w:color w:val="000000"/>
          <w:shd w:val="clear" w:color="auto" w:fill="FFFFFF"/>
        </w:rPr>
        <w:t>PL-OIL-WHR-2024-001214</w:t>
      </w:r>
      <w:r w:rsidRPr="00B370B0">
        <w:rPr>
          <w:rFonts w:cs="Arial"/>
        </w:rPr>
        <w:t xml:space="preserve">; Faktura Inwestycyjna </w:t>
      </w:r>
      <w:r w:rsidR="0032119D" w:rsidRPr="00B370B0">
        <w:rPr>
          <w:rFonts w:cs="Arial"/>
        </w:rPr>
        <w:t>ORLEN</w:t>
      </w:r>
      <w:r w:rsidRPr="00B370B0">
        <w:rPr>
          <w:rFonts w:cs="Arial"/>
        </w:rPr>
        <w:t xml:space="preserve"> OIL”. Wykonawca oświadcza, że faktura będzie w postaci druku jednostronnego, bez podpisów ręcznych, oraz pieczątek. Natomiast korzystanie przez Wykonawcę z możliwości wysyłania e-faktur jest uwarunkowane podpisaniem stosownego porozumienia na przesyłanie e-faktur (Załącznik nr </w:t>
      </w:r>
      <w:r w:rsidR="0003423D" w:rsidRPr="00B370B0">
        <w:rPr>
          <w:rFonts w:cs="Arial"/>
        </w:rPr>
        <w:t>13</w:t>
      </w:r>
      <w:r w:rsidRPr="00B370B0">
        <w:rPr>
          <w:rFonts w:cs="Arial"/>
        </w:rPr>
        <w:t>).</w:t>
      </w:r>
      <w:r w:rsidRPr="00B370B0">
        <w:rPr>
          <w:rFonts w:cs="Arial"/>
        </w:rPr>
        <w:br/>
      </w:r>
    </w:p>
    <w:p w14:paraId="138655A4" w14:textId="77777777"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3901F37" w14:textId="1B0E2794"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w:t>
      </w:r>
      <w:r w:rsidRPr="00B370B0">
        <w:rPr>
          <w:rFonts w:cs="Arial"/>
          <w:bCs/>
        </w:rPr>
        <w:lastRenderedPageBreak/>
        <w:t xml:space="preserve">i odsetkami nałożonymi na Zamawiającego przez organ podatkowy lub organ kontroli skarbowej </w:t>
      </w:r>
      <w:r w:rsidR="006F2374" w:rsidRPr="00B370B0">
        <w:rPr>
          <w:rFonts w:cs="Arial"/>
          <w:bCs/>
        </w:rPr>
        <w:br/>
      </w:r>
      <w:r w:rsidRPr="00B370B0">
        <w:rPr>
          <w:rFonts w:cs="Arial"/>
          <w:bCs/>
        </w:rPr>
        <w:t>w kwotach wynikających z decyzji organu podatkowego lub organu kontroli skarbowej.</w:t>
      </w:r>
    </w:p>
    <w:p w14:paraId="6B0A4204" w14:textId="70375F5D" w:rsidR="002F7329" w:rsidRPr="00B370B0" w:rsidRDefault="002F7329" w:rsidP="002F7329">
      <w:pPr>
        <w:numPr>
          <w:ilvl w:val="0"/>
          <w:numId w:val="108"/>
        </w:numPr>
        <w:autoSpaceDE w:val="0"/>
        <w:spacing w:after="120" w:line="240" w:lineRule="auto"/>
        <w:ind w:left="284" w:hanging="284"/>
        <w:jc w:val="both"/>
        <w:rPr>
          <w:rFonts w:cs="Arial"/>
          <w:bCs/>
        </w:rPr>
      </w:pPr>
      <w:r w:rsidRPr="00B370B0">
        <w:rPr>
          <w:rFonts w:cs="Arial"/>
          <w:bCs/>
        </w:rPr>
        <w:t xml:space="preserve">Wykonawca oświadcza, że wskazany numer rachunku bankowego będzie zawarty w wykazie, </w:t>
      </w:r>
      <w:r w:rsidR="006F2374" w:rsidRPr="00B370B0">
        <w:rPr>
          <w:rFonts w:cs="Arial"/>
          <w:bCs/>
        </w:rPr>
        <w:br/>
      </w:r>
      <w:r w:rsidRPr="00B370B0">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370B0">
        <w:rPr>
          <w:rFonts w:cs="Arial"/>
          <w:bCs/>
        </w:rPr>
        <w:br/>
      </w:r>
      <w:r w:rsidRPr="00B370B0">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34281C9D" w14:textId="5B0BAA0A" w:rsidR="00035BED" w:rsidRPr="00B370B0" w:rsidRDefault="002F7329" w:rsidP="002F7329">
      <w:pPr>
        <w:autoSpaceDE w:val="0"/>
        <w:spacing w:after="120" w:line="240" w:lineRule="auto"/>
        <w:ind w:left="284"/>
        <w:jc w:val="both"/>
        <w:rPr>
          <w:rFonts w:cs="Arial"/>
          <w:bCs/>
        </w:rPr>
      </w:pPr>
      <w:r w:rsidRPr="00B370B0">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B370B0">
        <w:rPr>
          <w:rFonts w:cs="Arial"/>
          <w:bCs/>
        </w:rPr>
        <w:t>.</w:t>
      </w:r>
    </w:p>
    <w:p w14:paraId="01DE792C" w14:textId="50B0D238" w:rsidR="00481094" w:rsidRPr="00B370B0" w:rsidRDefault="00481094" w:rsidP="00A95B01">
      <w:pPr>
        <w:pStyle w:val="Nagwek1"/>
        <w:rPr>
          <w:szCs w:val="20"/>
        </w:rPr>
      </w:pPr>
      <w:bookmarkStart w:id="10" w:name="_Toc64037110"/>
      <w:bookmarkStart w:id="11" w:name="_Toc65495292"/>
      <w:bookmarkStart w:id="12" w:name="_Toc65498601"/>
      <w:bookmarkStart w:id="13" w:name="_Toc65498646"/>
      <w:bookmarkStart w:id="14" w:name="_Toc167795028"/>
      <w:r w:rsidRPr="00B370B0">
        <w:rPr>
          <w:szCs w:val="20"/>
        </w:rPr>
        <w:t>§3</w:t>
      </w:r>
      <w:r w:rsidRPr="00B370B0">
        <w:rPr>
          <w:szCs w:val="20"/>
        </w:rPr>
        <w:br/>
        <w:t>Dokumentacja Projektowa</w:t>
      </w:r>
      <w:bookmarkEnd w:id="10"/>
      <w:bookmarkEnd w:id="11"/>
      <w:bookmarkEnd w:id="12"/>
      <w:bookmarkEnd w:id="13"/>
      <w:bookmarkEnd w:id="14"/>
    </w:p>
    <w:p w14:paraId="78521302"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Wykonawca oświadcza, iż dysponuje danymi niezbędnymi do aktualizacji i opracowania kompletnej Dokumentacji Projektowej – w zakresie określonym w Umowie i załącznikach do Umowy – oraz realizacji Przedmiotu Umowy.</w:t>
      </w:r>
    </w:p>
    <w:p w14:paraId="7FB01A13"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17525A90"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prawa, (w tym dot. zasadniczych wymagań </w:t>
      </w:r>
      <w:proofErr w:type="spellStart"/>
      <w:r w:rsidRPr="00B370B0">
        <w:rPr>
          <w:rFonts w:cs="Arial"/>
          <w:bCs/>
        </w:rPr>
        <w:t>ppoż</w:t>
      </w:r>
      <w:proofErr w:type="spellEnd"/>
      <w:r w:rsidRPr="00B370B0">
        <w:rPr>
          <w:rFonts w:cs="Arial"/>
          <w:bCs/>
        </w:rPr>
        <w:t xml:space="preserve">,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t>i uzgodnień, (w tym z wszelkimi jednostkami administracji publicznej, jeśli takowe będą wymagane zgodnie z przepisami prawa),</w:t>
      </w:r>
    </w:p>
    <w:p w14:paraId="6F438045"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1E6DA444"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niniejszej Umowy.</w:t>
      </w:r>
    </w:p>
    <w:p w14:paraId="65733B14"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przedmiot niniejszej umowy jest język polski. </w:t>
      </w:r>
    </w:p>
    <w:p w14:paraId="10AE5598" w14:textId="4D690FD1"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krótszym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w:t>
      </w:r>
      <w:r w:rsidRPr="00B370B0">
        <w:rPr>
          <w:rFonts w:cs="Arial"/>
        </w:rPr>
        <w:lastRenderedPageBreak/>
        <w:t>rzecz Wykonawcy lub jego pracowników, nie później niż w terminie 14 dni od prawomocnego zakończenia postępowań przed tymi organami</w:t>
      </w:r>
    </w:p>
    <w:p w14:paraId="768E8D64" w14:textId="1C242229" w:rsidR="001133E1" w:rsidRPr="00B370B0" w:rsidRDefault="001133E1" w:rsidP="001133E1">
      <w:pPr>
        <w:numPr>
          <w:ilvl w:val="0"/>
          <w:numId w:val="26"/>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p>
    <w:p w14:paraId="55D320A0"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F97782A" w14:textId="123E6A55"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Za odbiór Dokumentacji Projektowej uważać się będzie podpisanie przez Zamawiającego bez uwag Protokołu limitujących Odbioru Dokumentacji lub Protokołu Odbioru Końcowego. </w:t>
      </w:r>
      <w:r w:rsidR="006F2374" w:rsidRPr="00B370B0">
        <w:rPr>
          <w:rFonts w:cs="Arial"/>
        </w:rPr>
        <w:br/>
      </w:r>
      <w:r w:rsidRPr="00B370B0">
        <w:rPr>
          <w:rFonts w:cs="Arial"/>
        </w:rPr>
        <w:t>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10E9952A"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przypadku stwierdzenia przez Zamawiającego wad w przekazanej Dokumentacji Projektowej, Zamawiający uprawniony jest wstrzymać czynności odbioru tej części dokumentacji, wyznaczając Wykonawcy termin na usunięcie wad. </w:t>
      </w:r>
    </w:p>
    <w:p w14:paraId="6C0C1EAF"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Prawidłowo sporządzona i kompletna Dokumentacja Projektowa zostanie odebrana przez Zamawiającego. Zamawiający zaakceptuje i zaopatrzy odebraną część Dokumentacji Wykonawczej w klauzulę „ZATWIERDZONO DO REALIZACJI”.</w:t>
      </w:r>
    </w:p>
    <w:p w14:paraId="280202C8" w14:textId="7F820828"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133E1">
      <w:pPr>
        <w:numPr>
          <w:ilvl w:val="0"/>
          <w:numId w:val="20"/>
        </w:numPr>
        <w:spacing w:after="0" w:line="240" w:lineRule="auto"/>
        <w:jc w:val="both"/>
        <w:rPr>
          <w:rFonts w:cs="Arial"/>
        </w:rPr>
      </w:pPr>
      <w:r w:rsidRPr="00B370B0">
        <w:rPr>
          <w:rFonts w:cs="Arial"/>
        </w:rPr>
        <w:t>bieżącego monitorowania działań organu administracji,</w:t>
      </w:r>
    </w:p>
    <w:p w14:paraId="34FC576F"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składania organowi administracyjnemu żądanych przez niego wyjaśnień,</w:t>
      </w:r>
    </w:p>
    <w:p w14:paraId="24197D1B" w14:textId="77777777" w:rsidR="001133E1" w:rsidRPr="00B370B0" w:rsidRDefault="001133E1" w:rsidP="001133E1">
      <w:pPr>
        <w:numPr>
          <w:ilvl w:val="0"/>
          <w:numId w:val="20"/>
        </w:numPr>
        <w:spacing w:after="0" w:line="240" w:lineRule="auto"/>
        <w:jc w:val="both"/>
        <w:rPr>
          <w:rFonts w:cs="Arial"/>
        </w:rPr>
      </w:pPr>
      <w:r w:rsidRPr="00B370B0">
        <w:rPr>
          <w:rFonts w:cs="Arial"/>
        </w:rPr>
        <w:t xml:space="preserve">utrzymywania bieżącego kontaktu z organem administracji, w tym odbywania nie rzadziej niż raz w tygodniu wizyt bądź kontaktu telefonicznego w organie celem ustalenia stanu postępowania. </w:t>
      </w:r>
    </w:p>
    <w:p w14:paraId="00E1333A"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Strony ustalają, że Wykonawca obowiązany jest uwzględniać i spełniać wszelkie żądania organu administracji zgłoszone w ramach postępowań o których mowa w ust. 13, o ile nie powoduje to przekroczenia zakresu udzielonego pełnomocnictwa lub nienależytego wykonania niniejszej Umowy  oraz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lastRenderedPageBreak/>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A95B01">
      <w:pPr>
        <w:pStyle w:val="Nagwek1"/>
        <w:rPr>
          <w:szCs w:val="20"/>
        </w:rPr>
      </w:pPr>
      <w:bookmarkStart w:id="15" w:name="_Toc64037111"/>
      <w:bookmarkStart w:id="16" w:name="_Toc65495293"/>
      <w:bookmarkStart w:id="17" w:name="_Toc65498602"/>
      <w:bookmarkStart w:id="18" w:name="_Toc65498647"/>
      <w:bookmarkStart w:id="19" w:name="_Toc167795029"/>
      <w:r w:rsidRPr="00B370B0">
        <w:rPr>
          <w:szCs w:val="20"/>
        </w:rPr>
        <w:t>§4</w:t>
      </w:r>
      <w:r w:rsidRPr="00B370B0">
        <w:rPr>
          <w:szCs w:val="20"/>
        </w:rPr>
        <w:br/>
        <w:t>Zobowiązania Wykonawcy</w:t>
      </w:r>
      <w:bookmarkEnd w:id="15"/>
      <w:bookmarkEnd w:id="16"/>
      <w:bookmarkEnd w:id="17"/>
      <w:bookmarkEnd w:id="18"/>
      <w:bookmarkEnd w:id="19"/>
    </w:p>
    <w:p w14:paraId="03193C6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zobowiązuje się wykonać Przedmiot Umowy zgodnie z najlepszą wiedzą i  należytą starannością właściwą dla profesjonalisty, w szczególności zgodnie z:</w:t>
      </w:r>
    </w:p>
    <w:p w14:paraId="7A302A7D" w14:textId="01B3EB7C"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prawa</w:t>
      </w:r>
      <w:r w:rsidRPr="00B370B0">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370B0">
        <w:rPr>
          <w:rFonts w:cs="Arial"/>
          <w:b/>
        </w:rPr>
        <w:t>Załączniku nr 2</w:t>
      </w:r>
      <w:r w:rsidRPr="00B370B0">
        <w:rPr>
          <w:rFonts w:cs="Arial"/>
        </w:rPr>
        <w:t>,</w:t>
      </w:r>
    </w:p>
    <w:p w14:paraId="24DAF826" w14:textId="1DD11A41"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B370B0">
        <w:rPr>
          <w:rFonts w:cs="Arial"/>
          <w:b/>
        </w:rPr>
        <w:t>Załącznik nr 4a-4d</w:t>
      </w:r>
      <w:r w:rsidRPr="00B370B0">
        <w:rPr>
          <w:rFonts w:cs="Arial"/>
        </w:rPr>
        <w:t xml:space="preserve"> do niniejszej Umowy,</w:t>
      </w:r>
    </w:p>
    <w:p w14:paraId="7F6E8239" w14:textId="77777777"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na terenie danego Zakładu Produkcyjnego Zamawiającego oraz terenie ORLEN Południe S.A. zasadami ruchu materiałowo-osobowego, z którymi Wykonawca zapoznał się przed podpisaniem niniejszej Umowy,</w:t>
      </w:r>
    </w:p>
    <w:p w14:paraId="4D86BC4B" w14:textId="77777777" w:rsidR="00481094" w:rsidRPr="00B370B0" w:rsidRDefault="00481094" w:rsidP="00600277">
      <w:pPr>
        <w:numPr>
          <w:ilvl w:val="0"/>
          <w:numId w:val="16"/>
        </w:numPr>
        <w:autoSpaceDE w:val="0"/>
        <w:spacing w:after="120" w:line="240" w:lineRule="auto"/>
        <w:ind w:left="709" w:hanging="284"/>
        <w:jc w:val="both"/>
        <w:rPr>
          <w:rFonts w:cs="Arial"/>
          <w:color w:val="000000"/>
        </w:rPr>
      </w:pPr>
      <w:r w:rsidRPr="00B370B0">
        <w:rPr>
          <w:rFonts w:cs="Arial"/>
        </w:rPr>
        <w:t>postanowieniami niniejszej Umowy oraz Załączników do niej i powołanymi w tychże Załącznikach dokumentów.</w:t>
      </w:r>
    </w:p>
    <w:p w14:paraId="44F25F30"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zobowiązuje się również w szczególności do:</w:t>
      </w:r>
    </w:p>
    <w:p w14:paraId="213A9B64"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606814D5" w14:textId="3701DEC3"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uzgadniania warunków technicznych dotyczących projektowanych urządzeń, rozwiązań technicznych</w:t>
      </w:r>
      <w:r w:rsidR="00C218CB" w:rsidRPr="00B370B0">
        <w:rPr>
          <w:rFonts w:cs="Arial"/>
        </w:rPr>
        <w:t>, technologicznych</w:t>
      </w:r>
      <w:r w:rsidRPr="00B370B0">
        <w:rPr>
          <w:rFonts w:cs="Arial"/>
        </w:rPr>
        <w:t xml:space="preserve"> i instalacji oraz uzyskania akceptacji</w:t>
      </w:r>
      <w:r w:rsidR="00112DF2" w:rsidRPr="00B370B0">
        <w:rPr>
          <w:rFonts w:cs="Arial"/>
        </w:rPr>
        <w:t xml:space="preserve"> Zamawiającego</w:t>
      </w:r>
      <w:r w:rsidRPr="00B370B0">
        <w:rPr>
          <w:rFonts w:cs="Arial"/>
        </w:rPr>
        <w:t xml:space="preserve"> dla planowanych do zakupu urządzeń i materiałów,</w:t>
      </w:r>
    </w:p>
    <w:p w14:paraId="13F4107D" w14:textId="1F4EB058"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5A378D5C" w14:textId="77777777" w:rsidR="00481094" w:rsidRPr="00B370B0" w:rsidRDefault="00481094" w:rsidP="00600277">
      <w:pPr>
        <w:numPr>
          <w:ilvl w:val="0"/>
          <w:numId w:val="19"/>
        </w:numPr>
        <w:autoSpaceDE w:val="0"/>
        <w:spacing w:after="0" w:line="240" w:lineRule="auto"/>
        <w:ind w:left="709" w:hanging="284"/>
        <w:jc w:val="both"/>
        <w:rPr>
          <w:rFonts w:cs="Arial"/>
        </w:rPr>
      </w:pPr>
      <w:r w:rsidRPr="00B370B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2036F849" w14:textId="7B088539" w:rsidR="00481094" w:rsidRPr="00B370B0" w:rsidRDefault="00481094" w:rsidP="00600277">
      <w:pPr>
        <w:numPr>
          <w:ilvl w:val="0"/>
          <w:numId w:val="19"/>
        </w:numPr>
        <w:autoSpaceDE w:val="0"/>
        <w:spacing w:after="0" w:line="240" w:lineRule="auto"/>
        <w:ind w:left="709"/>
        <w:jc w:val="both"/>
        <w:rPr>
          <w:rFonts w:cs="Arial"/>
        </w:rPr>
      </w:pPr>
      <w:r w:rsidRPr="00B370B0">
        <w:rPr>
          <w:rFonts w:cs="Arial"/>
        </w:rPr>
        <w:t xml:space="preserve">odebrania od Zamawiającego terenu robót, zabezpieczenie terenu robót oraz jego zaplecza, </w:t>
      </w:r>
      <w:r w:rsidR="006F2374" w:rsidRPr="00B370B0">
        <w:rPr>
          <w:rFonts w:cs="Arial"/>
        </w:rPr>
        <w:br/>
      </w:r>
      <w:r w:rsidRPr="00B370B0">
        <w:rPr>
          <w:rFonts w:cs="Arial"/>
        </w:rPr>
        <w:t>w tym w szczególności odpowiedniego zorganizowania zasilania terenu robót w energię elektryczną i wodę, w oparciu o sieć dostawy mediów Zamawiającego, oznakowanie placu budowy, wyposażenie w sprzęt bhp i ppoż.;</w:t>
      </w:r>
    </w:p>
    <w:p w14:paraId="77DFD7A4"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6160A796"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w razie potrzeby uzyskania stosownych pozwoleń na czasowe zajęcie terenu i ponoszenia opłat z tym związanych, w zakresie nie stanowiącym terenu Zamawiającego;</w:t>
      </w:r>
    </w:p>
    <w:p w14:paraId="540A0CD1" w14:textId="4E573C43" w:rsidR="00481094" w:rsidRPr="00B370B0" w:rsidRDefault="00481094" w:rsidP="00600277">
      <w:pPr>
        <w:numPr>
          <w:ilvl w:val="0"/>
          <w:numId w:val="19"/>
        </w:numPr>
        <w:autoSpaceDE w:val="0"/>
        <w:spacing w:after="0" w:line="240" w:lineRule="auto"/>
        <w:jc w:val="both"/>
        <w:rPr>
          <w:rFonts w:cs="Arial"/>
        </w:rPr>
      </w:pPr>
      <w:r w:rsidRPr="00B370B0">
        <w:rPr>
          <w:rFonts w:cs="Arial"/>
        </w:rPr>
        <w:t>przywrócenia do stanu poprzedniego</w:t>
      </w:r>
      <w:r w:rsidR="001614B2" w:rsidRPr="00B370B0">
        <w:rPr>
          <w:rFonts w:cs="Arial"/>
        </w:rPr>
        <w:t xml:space="preserve"> oraz uporządkowania</w:t>
      </w:r>
      <w:r w:rsidRPr="00B370B0">
        <w:rPr>
          <w:rFonts w:cs="Arial"/>
        </w:rPr>
        <w:t xml:space="preserve"> zajętych dla realizacji Przedmiotu Umowy terenów, w szczególności uprzątnięcia terenu budowy</w:t>
      </w:r>
      <w:r w:rsidR="001614B2" w:rsidRPr="00B370B0">
        <w:rPr>
          <w:rFonts w:cs="Arial"/>
        </w:rPr>
        <w:t xml:space="preserve">, najpóźniej do </w:t>
      </w:r>
      <w:r w:rsidR="001614B2" w:rsidRPr="00B370B0">
        <w:rPr>
          <w:rFonts w:cs="Arial"/>
        </w:rPr>
        <w:lastRenderedPageBreak/>
        <w:t>dnia przedstawienia Przedmiotu Umowy do odbioru bądź niezwłocznie po rozwiązaniu lub odstąpieniu od Umowy przez którąkolwiek ze Stron</w:t>
      </w:r>
      <w:r w:rsidRPr="00B370B0">
        <w:rPr>
          <w:rFonts w:cs="Arial"/>
        </w:rPr>
        <w:t>.</w:t>
      </w:r>
    </w:p>
    <w:p w14:paraId="209A9A46" w14:textId="77777777" w:rsidR="00481094" w:rsidRPr="00B370B0" w:rsidRDefault="00481094" w:rsidP="00481094">
      <w:pPr>
        <w:autoSpaceDE w:val="0"/>
        <w:spacing w:after="0" w:line="240" w:lineRule="auto"/>
        <w:ind w:left="709"/>
        <w:jc w:val="both"/>
        <w:rPr>
          <w:rFonts w:cs="Arial"/>
        </w:rPr>
      </w:pPr>
    </w:p>
    <w:p w14:paraId="661D3BEE"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370B0">
        <w:rPr>
          <w:rFonts w:cs="Arial"/>
          <w:b/>
        </w:rPr>
        <w:t>Załącznik nr 4d</w:t>
      </w:r>
      <w:r w:rsidRPr="00B370B0">
        <w:rPr>
          <w:rFonts w:cs="Arial"/>
        </w:rPr>
        <w:t xml:space="preserve"> do Umowy. </w:t>
      </w:r>
    </w:p>
    <w:p w14:paraId="0A9104C3" w14:textId="77777777" w:rsidR="00481094" w:rsidRPr="00B370B0" w:rsidRDefault="00481094" w:rsidP="00600277">
      <w:pPr>
        <w:numPr>
          <w:ilvl w:val="0"/>
          <w:numId w:val="28"/>
        </w:numPr>
        <w:spacing w:after="120" w:line="240" w:lineRule="auto"/>
        <w:ind w:left="425" w:hanging="357"/>
        <w:jc w:val="both"/>
        <w:rPr>
          <w:rFonts w:cs="Arial"/>
          <w:b/>
        </w:rPr>
      </w:pPr>
      <w:r w:rsidRPr="00B370B0">
        <w:rPr>
          <w:rFonts w:cs="Arial"/>
        </w:rPr>
        <w:t xml:space="preserve">Wykonawca oświadcza ponadto, że zapoznał się z zakresem i miejscem prowadzenia </w:t>
      </w:r>
      <w:r w:rsidR="001614B2" w:rsidRPr="00B370B0">
        <w:rPr>
          <w:rFonts w:cs="Arial"/>
        </w:rPr>
        <w:t>Prac</w:t>
      </w:r>
      <w:r w:rsidRPr="00B370B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B370B0">
        <w:rPr>
          <w:rFonts w:cs="Arial"/>
          <w:b/>
        </w:rPr>
        <w:t>Załącznikach nr 1, 2 oraz 3.</w:t>
      </w:r>
      <w:r w:rsidRPr="00B370B0">
        <w:rPr>
          <w:rFonts w:cs="Arial"/>
          <w:noProof/>
        </w:rPr>
        <w:t xml:space="preserve"> A które są niezbędne do kompleksowego wykonania Przedmiotu Umowy.</w:t>
      </w:r>
    </w:p>
    <w:p w14:paraId="78706482"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0ACCCDDC" w14:textId="10EBE79A"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Wykonane </w:t>
      </w:r>
      <w:r w:rsidR="005A1BB5" w:rsidRPr="00B370B0">
        <w:rPr>
          <w:rFonts w:cs="Arial"/>
        </w:rPr>
        <w:t xml:space="preserve">Prace </w:t>
      </w:r>
      <w:r w:rsidRPr="00B370B0">
        <w:rPr>
          <w:rFonts w:cs="Arial"/>
        </w:rPr>
        <w:t xml:space="preserve">muszą spełniać funkcje, do których były przeznaczone i muszą być zgodne </w:t>
      </w:r>
      <w:r w:rsidR="006F2374" w:rsidRPr="00B370B0">
        <w:rPr>
          <w:rFonts w:cs="Arial"/>
        </w:rPr>
        <w:br/>
      </w:r>
      <w:r w:rsidRPr="00B370B0">
        <w:rPr>
          <w:rFonts w:cs="Arial"/>
        </w:rPr>
        <w:t xml:space="preserve">z Umową, a w szczególności z </w:t>
      </w:r>
      <w:r w:rsidRPr="00B370B0">
        <w:rPr>
          <w:rFonts w:cs="Arial"/>
          <w:b/>
        </w:rPr>
        <w:t>Załącznikiem nr 1 oraz nr 3</w:t>
      </w:r>
      <w:r w:rsidRPr="00B370B0">
        <w:rPr>
          <w:rFonts w:cs="Arial"/>
        </w:rPr>
        <w:t xml:space="preserve">. Zakres Przedmiotu Umowy obejmuje również wszelkie niezbędne </w:t>
      </w:r>
      <w:r w:rsidR="005A1BB5" w:rsidRPr="00B370B0">
        <w:rPr>
          <w:rFonts w:cs="Arial"/>
        </w:rPr>
        <w:t>Prace</w:t>
      </w:r>
      <w:r w:rsidRPr="00B370B0">
        <w:rPr>
          <w:rFonts w:cs="Arial"/>
        </w:rPr>
        <w:t xml:space="preserve">, nawet jeżeli nie były wymienione wyraźnie w Umowie lub jej Załącznikach, tak aby spełnić wymagania </w:t>
      </w:r>
      <w:r w:rsidRPr="00B370B0">
        <w:rPr>
          <w:rFonts w:cs="Arial"/>
          <w:b/>
        </w:rPr>
        <w:t>Załącznika nr 1 oraz nr 3</w:t>
      </w:r>
      <w:r w:rsidRPr="00B370B0">
        <w:rPr>
          <w:rFonts w:cs="Arial"/>
        </w:rPr>
        <w:t xml:space="preserve"> oraz </w:t>
      </w:r>
      <w:r w:rsidR="009650E9" w:rsidRPr="00B370B0">
        <w:rPr>
          <w:rFonts w:cs="Arial"/>
        </w:rPr>
        <w:t>Harmonogramu</w:t>
      </w:r>
      <w:r w:rsidRPr="00B370B0">
        <w:rPr>
          <w:rFonts w:cs="Arial"/>
        </w:rPr>
        <w:t xml:space="preserve">, w tym prace, które są niezbędne dla stabilności, kompletności oraz bezpieczeństwa i odpowiedniego wykonania </w:t>
      </w:r>
      <w:r w:rsidR="005A1BB5" w:rsidRPr="00B370B0">
        <w:rPr>
          <w:rFonts w:cs="Arial"/>
        </w:rPr>
        <w:t>Prac</w:t>
      </w:r>
      <w:r w:rsidRPr="00B370B0">
        <w:rPr>
          <w:rFonts w:cs="Arial"/>
        </w:rPr>
        <w:t>.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6E02237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6318B047" w14:textId="4520B73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w:t>
      </w:r>
      <w:r w:rsidR="006F2374" w:rsidRPr="00B370B0">
        <w:rPr>
          <w:rFonts w:cs="Arial"/>
        </w:rPr>
        <w:br/>
      </w:r>
      <w:r w:rsidRPr="00B370B0">
        <w:rPr>
          <w:rFonts w:cs="Arial"/>
        </w:rPr>
        <w:t>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1321A2A2"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t>
      </w:r>
      <w:r w:rsidRPr="00B370B0">
        <w:rPr>
          <w:rFonts w:cs="Arial"/>
        </w:rPr>
        <w:lastRenderedPageBreak/>
        <w:t xml:space="preserve">Wykonawca przedstawi zaświadczenia pracowników Wykonawcy bądź podwykonawców </w:t>
      </w:r>
      <w:r w:rsidR="006F2374" w:rsidRPr="00B370B0">
        <w:rPr>
          <w:rFonts w:cs="Arial"/>
        </w:rPr>
        <w:br/>
      </w:r>
      <w:r w:rsidRPr="00B370B0">
        <w:rPr>
          <w:rFonts w:cs="Arial"/>
        </w:rPr>
        <w:t xml:space="preserve">o posiadaniu odpowiednich uprawnień i kwalifikacji wynikających z zakresu rzeczowego prac, aktualnych badań lekarskich, aktualnych szkoleń w zakresie BHP wynikających z obowiązujących przepisów prawa. </w:t>
      </w:r>
    </w:p>
    <w:p w14:paraId="492B9EE6" w14:textId="0C68D8AD"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niniejszej Umowy.</w:t>
      </w:r>
    </w:p>
    <w:p w14:paraId="0D340CF7" w14:textId="34D48A41"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oświadcza, że posiada polisę OC Wykonawcy z limitem odpowiedzialności na kwotę  </w:t>
      </w:r>
      <w:r w:rsidR="00806536" w:rsidRPr="00B370B0">
        <w:rPr>
          <w:rFonts w:cs="Arial"/>
        </w:rPr>
        <w:br/>
        <w:t>1 000</w:t>
      </w:r>
      <w:r w:rsidR="00FC1FFC" w:rsidRPr="00B370B0">
        <w:rPr>
          <w:rFonts w:cs="Arial"/>
        </w:rPr>
        <w:t xml:space="preserve"> 000</w:t>
      </w:r>
      <w:r w:rsidR="00AF0144" w:rsidRPr="00B370B0">
        <w:rPr>
          <w:rFonts w:cs="Arial"/>
        </w:rPr>
        <w:t xml:space="preserve"> </w:t>
      </w:r>
      <w:r w:rsidRPr="00B370B0">
        <w:rPr>
          <w:rFonts w:cs="Arial"/>
        </w:rPr>
        <w:t xml:space="preserve">zł oraz zobowiązany jest utrzymać tak posiadaną polisę na cały czas trwania nin. Umowy. Kopia polisy o której mowa w zdaniu pierwszym wraz z jej warunkami oraz dowód opłacenia polisy za pierwszy okres obowiązywania stanowią </w:t>
      </w:r>
      <w:r w:rsidRPr="00B370B0">
        <w:rPr>
          <w:rFonts w:cs="Arial"/>
          <w:b/>
        </w:rPr>
        <w:t xml:space="preserve">Załącznik nr </w:t>
      </w:r>
      <w:r w:rsidR="007A1F01" w:rsidRPr="00B370B0">
        <w:rPr>
          <w:rFonts w:cs="Arial"/>
          <w:b/>
        </w:rPr>
        <w:t>8</w:t>
      </w:r>
      <w:r w:rsidR="007A1F01" w:rsidRPr="00B370B0">
        <w:rPr>
          <w:rFonts w:cs="Arial"/>
        </w:rPr>
        <w:t xml:space="preserve"> </w:t>
      </w:r>
      <w:r w:rsidRPr="00B370B0">
        <w:rPr>
          <w:rFonts w:cs="Arial"/>
        </w:rPr>
        <w:t xml:space="preserve">do Umowy. Wykonawca zobowiązany jest ponadto do ubezpieczenia realizowanej inwestycji od Wszelkich </w:t>
      </w:r>
      <w:proofErr w:type="spellStart"/>
      <w:r w:rsidRPr="00B370B0">
        <w:rPr>
          <w:rFonts w:cs="Arial"/>
        </w:rPr>
        <w:t>Ryzyk</w:t>
      </w:r>
      <w:proofErr w:type="spellEnd"/>
      <w:r w:rsidRPr="00B370B0">
        <w:rPr>
          <w:rFonts w:cs="Arial"/>
        </w:rPr>
        <w:t xml:space="preserve"> Budowy i Montażu na kwotę odpowiadającej przynajmniej sumie Wynagrodzenia netto Wykonawcy. Polisa powinna obowiązywać przynajmniej od protokolarnego przekazania Wykonawcy terenu budowy do dnia podpisania Protokołu odbioru końcowego. Najpóźniej </w:t>
      </w:r>
      <w:r w:rsidR="006F2374" w:rsidRPr="00B370B0">
        <w:rPr>
          <w:rFonts w:cs="Arial"/>
        </w:rPr>
        <w:br/>
      </w:r>
      <w:r w:rsidRPr="00B370B0">
        <w:rPr>
          <w:rFonts w:cs="Arial"/>
        </w:rPr>
        <w:t>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20E22318" w14:textId="0385447D"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B370B0">
        <w:rPr>
          <w:rFonts w:cs="Arial"/>
          <w:b/>
          <w:bCs/>
        </w:rPr>
        <w:t xml:space="preserve">Załącznika nr </w:t>
      </w:r>
      <w:r w:rsidR="007A1F01" w:rsidRPr="00B370B0">
        <w:rPr>
          <w:rFonts w:cs="Arial"/>
          <w:b/>
          <w:bCs/>
        </w:rPr>
        <w:t>8</w:t>
      </w:r>
      <w:r w:rsidRPr="00B370B0">
        <w:rPr>
          <w:rFonts w:cs="Arial"/>
        </w:rPr>
        <w:t>.</w:t>
      </w:r>
      <w:r w:rsidR="009650E9" w:rsidRPr="00B370B0">
        <w:rPr>
          <w:rFonts w:cs="Arial"/>
        </w:rPr>
        <w:t xml:space="preserve"> Brak takiej polisy uniemożliwia Wykonawcy wejście na teren Zakładu Produkcyjnego </w:t>
      </w:r>
      <w:r w:rsidR="006F2374" w:rsidRPr="00B370B0">
        <w:rPr>
          <w:rFonts w:cs="Arial"/>
        </w:rPr>
        <w:br/>
      </w:r>
      <w:r w:rsidR="009650E9" w:rsidRPr="00B370B0">
        <w:rPr>
          <w:rFonts w:cs="Arial"/>
        </w:rPr>
        <w:t>i prowadzenie Prac, a w przypadku wpływu na opóźnienie w realizacji Przedmiotu Umowy będzie to traktowane jako zawinione przez Wykonawcę</w:t>
      </w:r>
    </w:p>
    <w:p w14:paraId="1E690E83"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B370B0">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B370B0">
        <w:rPr>
          <w:rFonts w:cs="Arial"/>
        </w:rPr>
        <w:t xml:space="preserve">. </w:t>
      </w:r>
    </w:p>
    <w:p w14:paraId="3F5E734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Wynagrodzenie ponad Wynagrodzenie ustalone w §2 ust. 1 nin. Umowy. </w:t>
      </w:r>
    </w:p>
    <w:p w14:paraId="257A6EA0" w14:textId="77777777" w:rsidR="00481094" w:rsidRPr="00B370B0" w:rsidRDefault="00481094" w:rsidP="00A95B01">
      <w:pPr>
        <w:pStyle w:val="Nagwek1"/>
        <w:rPr>
          <w:szCs w:val="20"/>
        </w:rPr>
      </w:pPr>
      <w:bookmarkStart w:id="20" w:name="_Toc64037112"/>
      <w:bookmarkStart w:id="21" w:name="_Toc65495294"/>
      <w:bookmarkStart w:id="22" w:name="_Toc65498603"/>
      <w:bookmarkStart w:id="23" w:name="_Toc65498648"/>
      <w:bookmarkStart w:id="24" w:name="_Toc167795030"/>
      <w:r w:rsidRPr="00B370B0">
        <w:rPr>
          <w:szCs w:val="20"/>
        </w:rPr>
        <w:t>§5</w:t>
      </w:r>
      <w:r w:rsidRPr="00B370B0">
        <w:rPr>
          <w:szCs w:val="20"/>
        </w:rPr>
        <w:br/>
        <w:t>Zobowiązania Zamawiającego</w:t>
      </w:r>
      <w:bookmarkEnd w:id="20"/>
      <w:bookmarkEnd w:id="21"/>
      <w:bookmarkEnd w:id="22"/>
      <w:bookmarkEnd w:id="23"/>
      <w:bookmarkEnd w:id="24"/>
    </w:p>
    <w:p w14:paraId="64F2AA31" w14:textId="77777777" w:rsidR="00481094" w:rsidRPr="00B370B0" w:rsidRDefault="00481094" w:rsidP="00600277">
      <w:pPr>
        <w:numPr>
          <w:ilvl w:val="0"/>
          <w:numId w:val="3"/>
        </w:numPr>
        <w:spacing w:after="120" w:line="240" w:lineRule="auto"/>
        <w:ind w:left="425" w:hanging="425"/>
        <w:jc w:val="both"/>
        <w:rPr>
          <w:rFonts w:cs="Arial"/>
        </w:rPr>
      </w:pPr>
      <w:r w:rsidRPr="00B370B0">
        <w:rPr>
          <w:rFonts w:cs="Arial"/>
        </w:rPr>
        <w:t>Zamawiający deklaruje, że posiada niezbędne środki do zapłaty ustalonego niniejszą Umową Wynagrodzenia na rzecz Wykonawcy.</w:t>
      </w:r>
    </w:p>
    <w:p w14:paraId="4C78113C" w14:textId="77777777" w:rsidR="00481094" w:rsidRPr="00B370B0" w:rsidRDefault="00481094" w:rsidP="00600277">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niniejszej Umowy, w szczególności do:</w:t>
      </w:r>
    </w:p>
    <w:p w14:paraId="353A192B"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opiniowania rozwiązań projektowych w czasie cyklu projektowania,</w:t>
      </w:r>
    </w:p>
    <w:p w14:paraId="31F58258" w14:textId="77777777" w:rsidR="00481094" w:rsidRPr="00B370B0" w:rsidRDefault="00481094" w:rsidP="00600277">
      <w:pPr>
        <w:numPr>
          <w:ilvl w:val="0"/>
          <w:numId w:val="18"/>
        </w:numPr>
        <w:spacing w:after="120" w:line="240" w:lineRule="auto"/>
        <w:ind w:left="709" w:hanging="284"/>
        <w:jc w:val="both"/>
        <w:rPr>
          <w:rFonts w:cs="Arial"/>
        </w:rPr>
      </w:pPr>
      <w:r w:rsidRPr="00B370B0">
        <w:rPr>
          <w:rFonts w:cs="Arial"/>
        </w:rPr>
        <w:lastRenderedPageBreak/>
        <w:t xml:space="preserve">przystąpienia do odbioru prac w terminie nie dłuższym niż 14 dni od dnia zgłoszenia ich ukończenia przez Wykonawcę </w:t>
      </w:r>
    </w:p>
    <w:p w14:paraId="32962FE1" w14:textId="0247C215" w:rsidR="00481094" w:rsidRPr="00B370B0" w:rsidRDefault="00481094" w:rsidP="00600277">
      <w:pPr>
        <w:numPr>
          <w:ilvl w:val="0"/>
          <w:numId w:val="3"/>
        </w:numPr>
        <w:spacing w:after="120" w:line="240" w:lineRule="auto"/>
        <w:ind w:left="425" w:hanging="425"/>
        <w:jc w:val="both"/>
        <w:rPr>
          <w:rFonts w:cs="Arial"/>
          <w:b/>
          <w:bCs/>
        </w:rPr>
      </w:pPr>
      <w:r w:rsidRPr="00B370B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B370B0">
        <w:rPr>
          <w:rFonts w:cs="Arial"/>
        </w:rPr>
        <w:t xml:space="preserve"> na terenie Zakładu Produkcyjnego</w:t>
      </w:r>
      <w:r w:rsidRPr="00B370B0">
        <w:rPr>
          <w:rFonts w:cs="Arial"/>
        </w:rPr>
        <w:t xml:space="preserve">. Wykonawca zapewni samodzielnie osobę do obsługi ww. środków transportu. Wykonawca ponosi wyłączną odpowiedzialność za działania osób, którym powierzył wykonywanie ww. czynności. Wykonawca jest zobowiązany zapewnić, aby </w:t>
      </w:r>
      <w:r w:rsidR="00BB269E" w:rsidRPr="00B370B0">
        <w:rPr>
          <w:rFonts w:cs="Arial"/>
        </w:rPr>
        <w:t xml:space="preserve">osoba ta </w:t>
      </w:r>
      <w:r w:rsidRPr="00B370B0">
        <w:rPr>
          <w:rFonts w:cs="Arial"/>
        </w:rPr>
        <w:t xml:space="preserve">posiadała wymagane prawem uprawnienia. Wykonawca </w:t>
      </w:r>
      <w:r w:rsidR="009650E9" w:rsidRPr="00B370B0">
        <w:rPr>
          <w:rFonts w:cs="Arial"/>
        </w:rPr>
        <w:t xml:space="preserve">przystępując do używania wózka </w:t>
      </w:r>
      <w:r w:rsidR="00BB269E" w:rsidRPr="00B370B0">
        <w:rPr>
          <w:rFonts w:cs="Arial"/>
        </w:rPr>
        <w:t>potwierdza</w:t>
      </w:r>
      <w:r w:rsidRPr="00B370B0">
        <w:rPr>
          <w:rFonts w:cs="Arial"/>
        </w:rPr>
        <w:t xml:space="preserve">, że przekazany mu do używania wózek jest w dobrym stanie technicznym i nadaje się do zamierzonych przez niego czynności, co Wykonawca </w:t>
      </w:r>
      <w:r w:rsidR="009650E9" w:rsidRPr="00B370B0">
        <w:rPr>
          <w:rFonts w:cs="Arial"/>
        </w:rPr>
        <w:t xml:space="preserve">jest zobowiązany </w:t>
      </w:r>
      <w:r w:rsidRPr="00B370B0">
        <w:rPr>
          <w:rFonts w:cs="Arial"/>
        </w:rPr>
        <w:t xml:space="preserve">uprzednio </w:t>
      </w:r>
      <w:r w:rsidR="009650E9" w:rsidRPr="00B370B0">
        <w:rPr>
          <w:rFonts w:cs="Arial"/>
        </w:rPr>
        <w:t>zweryfikować</w:t>
      </w:r>
      <w:r w:rsidRPr="00B370B0">
        <w:rPr>
          <w:rFonts w:cs="Arial"/>
        </w:rPr>
        <w:t>.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46B79046" w14:textId="77777777" w:rsidR="00481094" w:rsidRPr="00B370B0" w:rsidRDefault="00481094" w:rsidP="00A95B01">
      <w:pPr>
        <w:pStyle w:val="Nagwek1"/>
        <w:rPr>
          <w:szCs w:val="20"/>
        </w:rPr>
      </w:pPr>
      <w:bookmarkStart w:id="25" w:name="_Toc64037113"/>
      <w:bookmarkStart w:id="26" w:name="_Toc65495295"/>
      <w:bookmarkStart w:id="27" w:name="_Toc65498604"/>
      <w:bookmarkStart w:id="28" w:name="_Toc65498649"/>
      <w:bookmarkStart w:id="29" w:name="_Toc167795031"/>
      <w:r w:rsidRPr="00B370B0">
        <w:rPr>
          <w:szCs w:val="20"/>
        </w:rPr>
        <w:t>§6</w:t>
      </w:r>
      <w:r w:rsidRPr="00B370B0">
        <w:rPr>
          <w:szCs w:val="20"/>
        </w:rPr>
        <w:br/>
        <w:t>Terminy realizacji</w:t>
      </w:r>
      <w:bookmarkEnd w:id="25"/>
      <w:bookmarkEnd w:id="26"/>
      <w:bookmarkEnd w:id="27"/>
      <w:bookmarkEnd w:id="28"/>
      <w:bookmarkEnd w:id="29"/>
    </w:p>
    <w:p w14:paraId="4F8F45A9" w14:textId="77777777" w:rsidR="00806536" w:rsidRPr="00B370B0" w:rsidRDefault="00806536" w:rsidP="00806536">
      <w:pPr>
        <w:pStyle w:val="Akapitzlist"/>
        <w:numPr>
          <w:ilvl w:val="0"/>
          <w:numId w:val="29"/>
        </w:numPr>
        <w:ind w:left="426" w:hanging="426"/>
        <w:rPr>
          <w:rFonts w:ascii="Arial" w:hAnsi="Arial" w:cs="Arial"/>
          <w:sz w:val="20"/>
          <w:szCs w:val="20"/>
        </w:rPr>
      </w:pPr>
      <w:r w:rsidRPr="00B370B0">
        <w:rPr>
          <w:rFonts w:ascii="Arial" w:hAnsi="Arial" w:cs="Arial"/>
          <w:sz w:val="20"/>
          <w:szCs w:val="20"/>
        </w:rPr>
        <w:t xml:space="preserve">Wykonawca zobowiązuje się wykonać Przedmiot Umowy w terminie  do ….. tygodni licząc od dnia zawarcia niniejszej Umowy. </w:t>
      </w:r>
    </w:p>
    <w:p w14:paraId="51D79428" w14:textId="77777777" w:rsidR="006A2B73" w:rsidRPr="00B370B0" w:rsidRDefault="006A2B73" w:rsidP="006A2B73">
      <w:pPr>
        <w:pStyle w:val="Akapitzlist"/>
        <w:ind w:left="426"/>
        <w:rPr>
          <w:rFonts w:ascii="Arial" w:hAnsi="Arial" w:cs="Arial"/>
          <w:sz w:val="20"/>
          <w:szCs w:val="20"/>
        </w:rPr>
      </w:pPr>
    </w:p>
    <w:p w14:paraId="77B53A86"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Terminy ustalone w harmonogramie mogą ulec zmianie w przypadku wystąpienia okoliczności związanych z uzasadnionymi potrzebami organizacyjnymi Zamawiającego (</w:t>
      </w:r>
      <w:r w:rsidR="00F37508" w:rsidRPr="00B370B0">
        <w:rPr>
          <w:rFonts w:cs="Arial"/>
        </w:rPr>
        <w:t xml:space="preserve">w tym </w:t>
      </w:r>
      <w:r w:rsidRPr="00B370B0">
        <w:rPr>
          <w:rFonts w:cs="Arial"/>
        </w:rPr>
        <w:t xml:space="preserve">pozyskanie zgód administracyjnych). Każdorazowo fakt ten będzie odnotowany pisemnie i potwierdzony przez nadzorującego prace z ramienia Zamawiającego Kierownika Projektu. </w:t>
      </w:r>
    </w:p>
    <w:p w14:paraId="7E932E5F" w14:textId="77777777" w:rsidR="00481094" w:rsidRPr="00B370B0" w:rsidRDefault="00F37508" w:rsidP="00600277">
      <w:pPr>
        <w:numPr>
          <w:ilvl w:val="0"/>
          <w:numId w:val="29"/>
        </w:numPr>
        <w:spacing w:after="120" w:line="240" w:lineRule="auto"/>
        <w:ind w:left="425" w:hanging="425"/>
        <w:jc w:val="both"/>
        <w:rPr>
          <w:rFonts w:cs="Arial"/>
        </w:rPr>
      </w:pPr>
      <w:r w:rsidRPr="00B370B0">
        <w:rPr>
          <w:rFonts w:cs="Arial"/>
        </w:rPr>
        <w:t>W przypadku wystąpienia okoliczności</w:t>
      </w:r>
      <w:r w:rsidR="00481094" w:rsidRPr="00B370B0">
        <w:rPr>
          <w:rFonts w:cs="Arial"/>
        </w:rPr>
        <w:t xml:space="preserve">, o których mowa powyżej, Zamawiający ma prawo do przedłużenia terminów prac o uzasadniony czas przerwy. Zmiana terminów w przypadkach określonych w ust. 4 powyżej nie wymaga sporządzenia aneksu do Umowy. </w:t>
      </w:r>
    </w:p>
    <w:p w14:paraId="6F66F0EA"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Nie stanowią podstawy do zmiany terminów podanych w nin. paragrafie lub w Harmonogramie zmiany w przepisach prawa obowiązujących bądź ogłoszonych w dniu zawarcia nin. Umowy.</w:t>
      </w:r>
    </w:p>
    <w:p w14:paraId="5B352B54"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Nie stanowią przypadku wstrzymania wykonywania Przedmiotu Umowy ani nie wydłużają terminów podanych w nin. paragrafie lub w Harmonogramie następujące okoliczności:</w:t>
      </w:r>
    </w:p>
    <w:p w14:paraId="21CC2C21" w14:textId="43E559AE"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 xml:space="preserve">wstrzymanie prac powstałe z przyczyn leżących po stronie Wykonawcy, w tym wskutek wydania przez właściwe </w:t>
      </w:r>
      <w:r w:rsidR="00BB269E" w:rsidRPr="00B370B0">
        <w:rPr>
          <w:rFonts w:ascii="Arial" w:hAnsi="Arial" w:cs="Arial"/>
          <w:sz w:val="20"/>
          <w:szCs w:val="20"/>
        </w:rPr>
        <w:t xml:space="preserve">organy </w:t>
      </w:r>
      <w:r w:rsidRPr="00B370B0">
        <w:rPr>
          <w:rFonts w:ascii="Arial" w:hAnsi="Arial" w:cs="Arial"/>
          <w:sz w:val="20"/>
          <w:szCs w:val="20"/>
        </w:rPr>
        <w:t xml:space="preserve">administracji publicznej lub sąd orzeczenia o wstrzymaniu wykonywania </w:t>
      </w:r>
      <w:r w:rsidR="00BB269E" w:rsidRPr="00B370B0">
        <w:rPr>
          <w:rFonts w:ascii="Arial" w:hAnsi="Arial" w:cs="Arial"/>
          <w:sz w:val="20"/>
          <w:szCs w:val="20"/>
        </w:rPr>
        <w:t xml:space="preserve">Przedmiotu </w:t>
      </w:r>
      <w:r w:rsidRPr="00B370B0">
        <w:rPr>
          <w:rFonts w:ascii="Arial" w:hAnsi="Arial" w:cs="Arial"/>
          <w:sz w:val="20"/>
          <w:szCs w:val="20"/>
        </w:rPr>
        <w:t>Umowy z przyczyn dotyczących Wykonawcy albo nawet jeżeli polecenie wstrzymania wydał Zamawiający;</w:t>
      </w:r>
    </w:p>
    <w:p w14:paraId="30C5B612" w14:textId="04483EAF"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 xml:space="preserve">przerwy wynikające z kolejności zakończenia i rozpoczęcia prowadzenia określonych prac </w:t>
      </w:r>
      <w:r w:rsidR="006F2374" w:rsidRPr="00B370B0">
        <w:rPr>
          <w:rFonts w:ascii="Arial" w:hAnsi="Arial" w:cs="Arial"/>
          <w:sz w:val="20"/>
          <w:szCs w:val="20"/>
        </w:rPr>
        <w:br/>
      </w:r>
      <w:r w:rsidRPr="00B370B0">
        <w:rPr>
          <w:rFonts w:ascii="Arial" w:hAnsi="Arial" w:cs="Arial"/>
          <w:sz w:val="20"/>
          <w:szCs w:val="20"/>
        </w:rPr>
        <w:t>i robót;</w:t>
      </w:r>
    </w:p>
    <w:p w14:paraId="2BE6A057" w14:textId="77777777"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powierzenie Wykonawcy lub konieczność wykonania robót dodatkowych lub robót zamiennych.</w:t>
      </w:r>
    </w:p>
    <w:p w14:paraId="49A1EE3D" w14:textId="77777777" w:rsidR="00481094" w:rsidRPr="00B370B0" w:rsidRDefault="00481094" w:rsidP="00A95B01">
      <w:pPr>
        <w:pStyle w:val="Nagwek1"/>
        <w:rPr>
          <w:szCs w:val="20"/>
        </w:rPr>
      </w:pPr>
      <w:bookmarkStart w:id="30" w:name="_Toc64037114"/>
      <w:bookmarkStart w:id="31" w:name="_Toc65495296"/>
      <w:bookmarkStart w:id="32" w:name="_Toc65498605"/>
      <w:bookmarkStart w:id="33" w:name="_Toc65498650"/>
      <w:bookmarkStart w:id="34" w:name="_Toc167795032"/>
      <w:r w:rsidRPr="00B370B0">
        <w:rPr>
          <w:szCs w:val="20"/>
        </w:rPr>
        <w:t>§7</w:t>
      </w:r>
      <w:r w:rsidRPr="00B370B0">
        <w:rPr>
          <w:szCs w:val="20"/>
        </w:rPr>
        <w:br/>
        <w:t>Przedstawiciele Stron</w:t>
      </w:r>
      <w:bookmarkEnd w:id="30"/>
      <w:bookmarkEnd w:id="31"/>
      <w:bookmarkEnd w:id="32"/>
      <w:bookmarkEnd w:id="33"/>
      <w:bookmarkEnd w:id="34"/>
    </w:p>
    <w:p w14:paraId="643D82AF" w14:textId="77777777" w:rsidR="00481094" w:rsidRPr="00B370B0" w:rsidRDefault="00481094" w:rsidP="00600277">
      <w:pPr>
        <w:numPr>
          <w:ilvl w:val="0"/>
          <w:numId w:val="21"/>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77777777" w:rsidR="00FD3AFA" w:rsidRPr="00B370B0" w:rsidRDefault="00B14FD2" w:rsidP="00FD3AFA">
      <w:pPr>
        <w:spacing w:after="0" w:line="240" w:lineRule="auto"/>
        <w:ind w:left="426"/>
        <w:jc w:val="both"/>
        <w:rPr>
          <w:rFonts w:cs="Arial"/>
        </w:rPr>
      </w:pPr>
      <w:r w:rsidRPr="00B370B0">
        <w:rPr>
          <w:rFonts w:cs="Arial"/>
          <w:b/>
        </w:rPr>
        <w:t>…………………….</w:t>
      </w:r>
      <w:r w:rsidR="00FD3AFA" w:rsidRPr="00B370B0">
        <w:rPr>
          <w:rFonts w:cs="Arial"/>
        </w:rPr>
        <w:t xml:space="preserve"> – Kierownik Projektu – Dział Inwestycji </w:t>
      </w:r>
    </w:p>
    <w:p w14:paraId="62A1B371" w14:textId="77777777" w:rsidR="00FD3AFA" w:rsidRPr="00B370B0" w:rsidRDefault="00FD3AFA" w:rsidP="00FD3AFA">
      <w:pPr>
        <w:spacing w:after="0" w:line="240" w:lineRule="auto"/>
        <w:ind w:left="426"/>
        <w:jc w:val="both"/>
        <w:rPr>
          <w:rFonts w:cs="Arial"/>
        </w:rPr>
      </w:pPr>
      <w:r w:rsidRPr="00B370B0">
        <w:rPr>
          <w:rFonts w:cs="Arial"/>
        </w:rPr>
        <w:t xml:space="preserve">telefon kontaktowy +48 </w:t>
      </w:r>
      <w:r w:rsidR="00B14FD2" w:rsidRPr="00B370B0">
        <w:rPr>
          <w:rFonts w:cs="Arial"/>
        </w:rPr>
        <w:t>………………</w:t>
      </w:r>
      <w:r w:rsidRPr="00B370B0">
        <w:rPr>
          <w:rFonts w:cs="Arial"/>
        </w:rPr>
        <w:t xml:space="preserve">  (email: </w:t>
      </w:r>
      <w:hyperlink r:id="rId8" w:history="1">
        <w:r w:rsidR="00B14FD2" w:rsidRPr="00B370B0">
          <w:rPr>
            <w:rStyle w:val="Hipercze"/>
            <w:rFonts w:cs="Arial"/>
          </w:rPr>
          <w:t>......................@orlenoil.pl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1BB92BF" w14:textId="30C5300E" w:rsidR="00481094" w:rsidRPr="00B370B0" w:rsidRDefault="00B14FD2" w:rsidP="00481094">
      <w:pPr>
        <w:tabs>
          <w:tab w:val="left" w:pos="426"/>
        </w:tabs>
        <w:spacing w:after="0" w:line="240" w:lineRule="auto"/>
        <w:ind w:left="426"/>
        <w:rPr>
          <w:rFonts w:cs="Arial"/>
        </w:rPr>
      </w:pPr>
      <w:r w:rsidRPr="00B370B0">
        <w:rPr>
          <w:rFonts w:cs="Arial"/>
          <w:b/>
        </w:rPr>
        <w:t>……………………….</w:t>
      </w:r>
      <w:r w:rsidR="00481094" w:rsidRPr="00B370B0">
        <w:rPr>
          <w:rFonts w:cs="Arial"/>
        </w:rPr>
        <w:t xml:space="preserve"> – </w:t>
      </w:r>
      <w:r w:rsidR="00E903C2" w:rsidRPr="00B370B0">
        <w:rPr>
          <w:rFonts w:cs="Arial"/>
        </w:rPr>
        <w:t>Specjalista</w:t>
      </w:r>
      <w:r w:rsidR="00481094" w:rsidRPr="00B370B0">
        <w:rPr>
          <w:rFonts w:cs="Arial"/>
        </w:rPr>
        <w:t xml:space="preserve"> – </w:t>
      </w:r>
      <w:r w:rsidR="00E903C2" w:rsidRPr="00B370B0">
        <w:rPr>
          <w:rFonts w:cs="Arial"/>
        </w:rPr>
        <w:t xml:space="preserve">Zakład Produkcyjny </w:t>
      </w:r>
      <w:r w:rsidR="00B370B0" w:rsidRPr="00B370B0">
        <w:rPr>
          <w:rFonts w:cs="Arial"/>
        </w:rPr>
        <w:t>Trzebina</w:t>
      </w:r>
      <w:r w:rsidR="00481094" w:rsidRPr="00B370B0">
        <w:rPr>
          <w:rFonts w:cs="Arial"/>
        </w:rPr>
        <w:t xml:space="preserve"> </w:t>
      </w:r>
    </w:p>
    <w:p w14:paraId="63F95A63" w14:textId="77777777"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B14FD2" w:rsidRPr="00B370B0">
        <w:rPr>
          <w:rFonts w:cs="Arial"/>
        </w:rPr>
        <w:t>………………… (email:..........................</w:t>
      </w:r>
      <w:r w:rsidR="00FD3AFA" w:rsidRPr="00B370B0">
        <w:rPr>
          <w:rStyle w:val="Hipercze"/>
          <w:rFonts w:cs="Arial"/>
        </w:rPr>
        <w:t>@orlenoil.pl</w:t>
      </w:r>
      <w:r w:rsidR="00E903C2" w:rsidRPr="00B370B0">
        <w:rPr>
          <w:rFonts w:cs="Arial"/>
        </w:rPr>
        <w:t xml:space="preserve"> </w:t>
      </w:r>
      <w:r w:rsidRPr="00B370B0">
        <w:rPr>
          <w:rFonts w:cs="Arial"/>
        </w:rPr>
        <w:t>)</w:t>
      </w:r>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07C4E4CF" w14:textId="77777777" w:rsidR="00481094" w:rsidRPr="00B370B0" w:rsidRDefault="00481094" w:rsidP="00481094">
      <w:pPr>
        <w:tabs>
          <w:tab w:val="left" w:pos="426"/>
        </w:tabs>
        <w:spacing w:after="0" w:line="240" w:lineRule="auto"/>
        <w:ind w:left="426"/>
        <w:rPr>
          <w:rFonts w:cs="Arial"/>
        </w:rPr>
      </w:pPr>
      <w:r w:rsidRPr="00B370B0">
        <w:rPr>
          <w:rFonts w:cs="Arial"/>
        </w:rPr>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600277">
      <w:pPr>
        <w:numPr>
          <w:ilvl w:val="0"/>
          <w:numId w:val="21"/>
        </w:numPr>
        <w:spacing w:after="12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77777777" w:rsidR="00481094" w:rsidRPr="00B370B0" w:rsidRDefault="00481094" w:rsidP="00600277">
      <w:pPr>
        <w:numPr>
          <w:ilvl w:val="0"/>
          <w:numId w:val="21"/>
        </w:numPr>
        <w:spacing w:after="120" w:line="240" w:lineRule="auto"/>
        <w:ind w:left="357" w:hanging="357"/>
        <w:jc w:val="both"/>
        <w:rPr>
          <w:rFonts w:cs="Arial"/>
          <w:b/>
          <w:bCs/>
        </w:rPr>
      </w:pPr>
      <w:r w:rsidRPr="00B370B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62995F58" w:rsidR="00481094" w:rsidRPr="00B370B0" w:rsidRDefault="00481094" w:rsidP="00600277">
      <w:pPr>
        <w:numPr>
          <w:ilvl w:val="0"/>
          <w:numId w:val="21"/>
        </w:numPr>
        <w:suppressAutoHyphens w:val="0"/>
        <w:spacing w:after="60" w:line="240" w:lineRule="auto"/>
        <w:jc w:val="both"/>
        <w:rPr>
          <w:rFonts w:cs="Arial"/>
        </w:rPr>
      </w:pPr>
      <w:r w:rsidRPr="00B370B0">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600277">
      <w:pPr>
        <w:numPr>
          <w:ilvl w:val="0"/>
          <w:numId w:val="21"/>
        </w:numPr>
        <w:spacing w:after="12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A95B01">
      <w:pPr>
        <w:pStyle w:val="Nagwek1"/>
        <w:rPr>
          <w:szCs w:val="20"/>
        </w:rPr>
      </w:pPr>
      <w:bookmarkStart w:id="35" w:name="_Toc167795033"/>
      <w:bookmarkStart w:id="36" w:name="_Toc64037115"/>
      <w:bookmarkStart w:id="37" w:name="_Toc65495297"/>
      <w:bookmarkStart w:id="38" w:name="_Toc65498606"/>
      <w:bookmarkStart w:id="39" w:name="_Toc65498651"/>
      <w:r w:rsidRPr="00B370B0">
        <w:rPr>
          <w:szCs w:val="20"/>
        </w:rPr>
        <w:t>§8.</w:t>
      </w:r>
      <w:r w:rsidRPr="00B370B0">
        <w:rPr>
          <w:szCs w:val="20"/>
        </w:rPr>
        <w:br/>
        <w:t>Czynności odbiorowe</w:t>
      </w:r>
      <w:bookmarkEnd w:id="35"/>
      <w:r w:rsidRPr="00B370B0">
        <w:rPr>
          <w:szCs w:val="20"/>
        </w:rPr>
        <w:t xml:space="preserve"> </w:t>
      </w:r>
      <w:bookmarkEnd w:id="36"/>
      <w:bookmarkEnd w:id="37"/>
      <w:bookmarkEnd w:id="38"/>
      <w:bookmarkEnd w:id="39"/>
    </w:p>
    <w:p w14:paraId="61970D48" w14:textId="453ECDD7" w:rsidR="00481094" w:rsidRPr="00B370B0" w:rsidRDefault="00481094" w:rsidP="00600277">
      <w:pPr>
        <w:numPr>
          <w:ilvl w:val="0"/>
          <w:numId w:val="31"/>
        </w:numPr>
        <w:spacing w:after="120" w:line="240" w:lineRule="auto"/>
        <w:jc w:val="both"/>
        <w:rPr>
          <w:rFonts w:cs="Arial"/>
        </w:rPr>
      </w:pPr>
      <w:r w:rsidRPr="00B370B0">
        <w:rPr>
          <w:rFonts w:cs="Arial"/>
        </w:rPr>
        <w:t>Strony przewidują dokon</w:t>
      </w:r>
      <w:r w:rsidR="00B370B0" w:rsidRPr="00B370B0">
        <w:rPr>
          <w:rFonts w:cs="Arial"/>
        </w:rPr>
        <w:t>anie</w:t>
      </w:r>
      <w:r w:rsidRPr="00B370B0">
        <w:rPr>
          <w:rFonts w:cs="Arial"/>
        </w:rPr>
        <w:t xml:space="preserve"> 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p>
    <w:p w14:paraId="7AE56DA0" w14:textId="37D8F560" w:rsidR="00481094" w:rsidRPr="00B370B0" w:rsidRDefault="00481094" w:rsidP="00600277">
      <w:pPr>
        <w:numPr>
          <w:ilvl w:val="0"/>
          <w:numId w:val="31"/>
        </w:numPr>
        <w:spacing w:after="120" w:line="240" w:lineRule="auto"/>
        <w:ind w:left="357" w:hanging="357"/>
        <w:jc w:val="both"/>
        <w:rPr>
          <w:rFonts w:cs="Arial"/>
        </w:rPr>
      </w:pPr>
      <w:r w:rsidRPr="00B370B0">
        <w:rPr>
          <w:rFonts w:cs="Arial"/>
        </w:rPr>
        <w:t>Na</w:t>
      </w:r>
      <w:r w:rsidR="00B370B0" w:rsidRPr="00B370B0">
        <w:rPr>
          <w:rFonts w:cs="Arial"/>
        </w:rPr>
        <w:t xml:space="preserve"> 14</w:t>
      </w:r>
      <w:r w:rsidR="00CA0356" w:rsidRPr="00B370B0">
        <w:rPr>
          <w:rFonts w:cs="Arial"/>
        </w:rPr>
        <w:t xml:space="preserve"> </w:t>
      </w:r>
      <w:r w:rsidRPr="00B370B0">
        <w:rPr>
          <w:rFonts w:cs="Arial"/>
        </w:rPr>
        <w:t>dni przed planowanym odbiorem etapu – Wykonawca zgłasza Zamawiającemu gotowość do odbioru tego Etapu. W przypadku, gdy przedmiotem odbioru jest dokumentacja Wykonawca przekaże Zamawiającemu dokumentację przynajmniej na 1</w:t>
      </w:r>
      <w:r w:rsidR="00B370B0" w:rsidRPr="00B370B0">
        <w:rPr>
          <w:rFonts w:cs="Arial"/>
        </w:rPr>
        <w:t>4</w:t>
      </w:r>
      <w:r w:rsidRPr="00B370B0">
        <w:rPr>
          <w:rFonts w:cs="Arial"/>
        </w:rPr>
        <w:t xml:space="preserve"> dni przed planowanym odbiorem (zgodnie z </w:t>
      </w:r>
      <w:r w:rsidRPr="00B370B0">
        <w:rPr>
          <w:rFonts w:cs="Arial"/>
          <w:b/>
        </w:rPr>
        <w:t>Załącznikiem nr 2</w:t>
      </w:r>
      <w:r w:rsidRPr="00B370B0">
        <w:rPr>
          <w:rFonts w:cs="Arial"/>
        </w:rPr>
        <w:t xml:space="preserve">) do weryfikacji i akceptacji, w formie papierowej (2 egz.) </w:t>
      </w:r>
      <w:r w:rsidR="006F2374" w:rsidRPr="00B370B0">
        <w:rPr>
          <w:rFonts w:cs="Arial"/>
        </w:rPr>
        <w:br/>
      </w:r>
      <w:r w:rsidRPr="00B370B0">
        <w:rPr>
          <w:rFonts w:cs="Arial"/>
        </w:rPr>
        <w:t xml:space="preserve">i </w:t>
      </w:r>
      <w:r w:rsidR="00DA7E18" w:rsidRPr="00B370B0">
        <w:rPr>
          <w:rFonts w:cs="Arial"/>
        </w:rPr>
        <w:t xml:space="preserve">z  wykorzystaniem korporacyjnego systemu </w:t>
      </w:r>
      <w:proofErr w:type="spellStart"/>
      <w:r w:rsidR="00DA7E18" w:rsidRPr="00B370B0">
        <w:rPr>
          <w:rFonts w:cs="Arial"/>
        </w:rPr>
        <w:t>Nextfile</w:t>
      </w:r>
      <w:proofErr w:type="spellEnd"/>
      <w:r w:rsidRPr="00B370B0">
        <w:rPr>
          <w:rFonts w:cs="Arial"/>
        </w:rPr>
        <w:t>, zgł</w:t>
      </w:r>
      <w:r w:rsidR="00DA7E18" w:rsidRPr="00B370B0">
        <w:rPr>
          <w:rFonts w:cs="Arial"/>
        </w:rPr>
        <w:t xml:space="preserve">oszenie do odbioru wymaga dodatkowej informacji w formie </w:t>
      </w:r>
      <w:proofErr w:type="spellStart"/>
      <w:r w:rsidR="00DA7E18" w:rsidRPr="00B370B0">
        <w:rPr>
          <w:rFonts w:cs="Arial"/>
        </w:rPr>
        <w:t>emailowej</w:t>
      </w:r>
      <w:proofErr w:type="spellEnd"/>
      <w:r w:rsidR="00DA7E18" w:rsidRPr="00B370B0">
        <w:rPr>
          <w:rFonts w:cs="Arial"/>
        </w:rPr>
        <w:t xml:space="preserve"> lub pisemnej.</w:t>
      </w:r>
      <w:r w:rsidRPr="00B370B0">
        <w:rPr>
          <w:rFonts w:cs="Arial"/>
        </w:rPr>
        <w:t xml:space="preserve"> jednocześnie gotowość do odbioru. Zamawiający dokona weryfikacji dokumentacji i poinformuje Wykonawcę o swoich uwagach. Po ustaleniu wszystkich braków Zamawiający wezwie Wykonawcę do ich niezwłocznego usunięcia i </w:t>
      </w:r>
      <w:r w:rsidR="00F44028" w:rsidRPr="00B370B0">
        <w:rPr>
          <w:rFonts w:cs="Arial"/>
        </w:rPr>
        <w:t xml:space="preserve">przekazania </w:t>
      </w:r>
      <w:r w:rsidRPr="00B370B0">
        <w:rPr>
          <w:rFonts w:cs="Arial"/>
        </w:rPr>
        <w:t xml:space="preserve">Zamawiającemu </w:t>
      </w:r>
      <w:r w:rsidR="00F44028" w:rsidRPr="00B370B0">
        <w:rPr>
          <w:rFonts w:cs="Arial"/>
        </w:rPr>
        <w:t xml:space="preserve">poprawionej dokumentacji </w:t>
      </w:r>
      <w:r w:rsidRPr="00B370B0">
        <w:rPr>
          <w:rFonts w:cs="Arial"/>
        </w:rPr>
        <w:t>do weryfikacji i akceptacji pod rygorem nieprzystąpienia do czynności odbiorowych.</w:t>
      </w:r>
    </w:p>
    <w:p w14:paraId="4EAB9799" w14:textId="471A63C2"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B370B0" w:rsidRPr="00B370B0">
        <w:rPr>
          <w:rFonts w:cs="Arial"/>
        </w:rPr>
        <w:t>Trzebinia</w:t>
      </w:r>
      <w:r w:rsidRPr="00B370B0">
        <w:rPr>
          <w:rFonts w:cs="Arial"/>
        </w:rPr>
        <w:t xml:space="preserve"> ul. </w:t>
      </w:r>
      <w:r w:rsidR="00B370B0" w:rsidRPr="00B370B0">
        <w:rPr>
          <w:rFonts w:cs="Arial"/>
        </w:rPr>
        <w:t>Fabryczna 22.</w:t>
      </w:r>
    </w:p>
    <w:p w14:paraId="27E3A7D1"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600277">
      <w:pPr>
        <w:numPr>
          <w:ilvl w:val="1"/>
          <w:numId w:val="12"/>
        </w:numPr>
        <w:tabs>
          <w:tab w:val="left" w:pos="851"/>
        </w:tabs>
        <w:spacing w:after="0" w:line="240" w:lineRule="auto"/>
        <w:ind w:left="851" w:hanging="425"/>
        <w:jc w:val="both"/>
        <w:rPr>
          <w:rFonts w:eastAsia="MS Mincho" w:cs="Arial"/>
          <w:u w:val="single"/>
        </w:rPr>
      </w:pPr>
      <w:r w:rsidRPr="00B370B0">
        <w:rPr>
          <w:rFonts w:eastAsia="MS Mincho" w:cs="Arial"/>
          <w:u w:val="single"/>
        </w:rPr>
        <w:t>W</w:t>
      </w:r>
      <w:r w:rsidRPr="00B370B0">
        <w:rPr>
          <w:rFonts w:eastAsia="MS Mincho" w:cs="Arial"/>
          <w:u w:val="single"/>
          <w:lang w:val="x-none"/>
        </w:rPr>
        <w:t xml:space="preserve"> przypadku wad dających się usunąć:</w:t>
      </w:r>
    </w:p>
    <w:p w14:paraId="04DA97CD" w14:textId="579CB1D6" w:rsidR="00481094" w:rsidRPr="00B370B0" w:rsidRDefault="00481094" w:rsidP="00481094">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 xml:space="preserve">. Jednakże w przypadku, gdy stwierdzona wada, w ocenie Zamawiającego, stanowi wadę nielimitującą, Zamawiający uprawniony jest określić </w:t>
      </w:r>
      <w:r w:rsidR="006F2374" w:rsidRPr="00B370B0">
        <w:rPr>
          <w:rFonts w:eastAsia="MS Mincho" w:cs="Arial"/>
        </w:rPr>
        <w:br/>
      </w:r>
      <w:r w:rsidRPr="00B370B0">
        <w:rPr>
          <w:rFonts w:eastAsia="MS Mincho" w:cs="Arial"/>
        </w:rPr>
        <w:t xml:space="preserve">w Protokole Odbioru termin jej usunięcia przez Wykonawcę. Po usunięciu tak wskazanych </w:t>
      </w:r>
      <w:r w:rsidRPr="00B370B0">
        <w:rPr>
          <w:rFonts w:eastAsia="MS Mincho" w:cs="Arial"/>
        </w:rPr>
        <w:lastRenderedPageBreak/>
        <w:t>wad nielimitujących Wykonawca powiadamia Zamawiającego i Strony dokonują odbioru usunięcia wad nielimitujących i spisują Protokół Usunięcia Wad Nielimitujących.</w:t>
      </w:r>
    </w:p>
    <w:p w14:paraId="50FE564F" w14:textId="77777777" w:rsidR="00481094" w:rsidRPr="00B370B0" w:rsidRDefault="00481094" w:rsidP="00481094">
      <w:pPr>
        <w:tabs>
          <w:tab w:val="left" w:pos="851"/>
        </w:tabs>
        <w:spacing w:after="0" w:line="240" w:lineRule="auto"/>
        <w:ind w:left="851"/>
        <w:jc w:val="both"/>
        <w:rPr>
          <w:rFonts w:eastAsia="MS Mincho" w:cs="Arial"/>
          <w:u w:val="single"/>
        </w:rPr>
      </w:pPr>
    </w:p>
    <w:p w14:paraId="4841EF70" w14:textId="77777777" w:rsidR="00481094" w:rsidRPr="00B370B0" w:rsidRDefault="00481094" w:rsidP="00600277">
      <w:pPr>
        <w:numPr>
          <w:ilvl w:val="1"/>
          <w:numId w:val="12"/>
        </w:numPr>
        <w:tabs>
          <w:tab w:val="left" w:pos="851"/>
        </w:tabs>
        <w:spacing w:after="12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p>
    <w:p w14:paraId="248B7441" w14:textId="315F3D87" w:rsidR="00481094" w:rsidRPr="00B370B0" w:rsidRDefault="00481094" w:rsidP="00481094">
      <w:pPr>
        <w:tabs>
          <w:tab w:val="left" w:pos="851"/>
        </w:tabs>
        <w:spacing w:after="120" w:line="240" w:lineRule="auto"/>
        <w:ind w:left="850"/>
        <w:jc w:val="both"/>
        <w:rPr>
          <w:rFonts w:cs="Arial"/>
        </w:rPr>
      </w:pPr>
      <w:r w:rsidRPr="00B370B0">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370B0">
        <w:rPr>
          <w:rFonts w:cs="Arial"/>
        </w:rPr>
        <w:t>obniżając</w:t>
      </w:r>
      <w:r w:rsidRPr="00B370B0">
        <w:rPr>
          <w:rFonts w:eastAsia="MS Mincho" w:cs="Arial"/>
        </w:rPr>
        <w:t xml:space="preserve"> jednocześnie</w:t>
      </w:r>
      <w:r w:rsidRPr="00B370B0">
        <w:rPr>
          <w:rFonts w:cs="Arial"/>
        </w:rPr>
        <w:t xml:space="preserve"> </w:t>
      </w:r>
      <w:r w:rsidRPr="00B370B0">
        <w:rPr>
          <w:rFonts w:eastAsia="MS Mincho" w:cs="Arial"/>
        </w:rPr>
        <w:t>W</w:t>
      </w:r>
      <w:r w:rsidRPr="00B370B0">
        <w:rPr>
          <w:rFonts w:cs="Arial"/>
        </w:rPr>
        <w:t xml:space="preserve">ynagrodzenie Wykonawcy odpowiednio do </w:t>
      </w:r>
      <w:r w:rsidRPr="00B370B0">
        <w:rPr>
          <w:rFonts w:eastAsia="MS Mincho" w:cs="Arial"/>
        </w:rPr>
        <w:t xml:space="preserve">stwierdzonej wady o </w:t>
      </w:r>
      <w:r w:rsidRPr="00B370B0">
        <w:rPr>
          <w:rFonts w:cs="Arial"/>
        </w:rPr>
        <w:t>zmniejsz</w:t>
      </w:r>
      <w:r w:rsidRPr="00B370B0">
        <w:rPr>
          <w:rFonts w:eastAsia="MS Mincho" w:cs="Arial"/>
        </w:rPr>
        <w:t xml:space="preserve">enie </w:t>
      </w:r>
      <w:r w:rsidRPr="00B370B0">
        <w:rPr>
          <w:rFonts w:cs="Arial"/>
        </w:rPr>
        <w:t>wartości użytkowej</w:t>
      </w:r>
      <w:r w:rsidRPr="00B370B0">
        <w:rPr>
          <w:rFonts w:eastAsia="MS Mincho" w:cs="Arial"/>
        </w:rPr>
        <w:t xml:space="preserve"> 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w stosunku do wartości </w:t>
      </w:r>
      <w:r w:rsidRPr="00B370B0">
        <w:rPr>
          <w:rFonts w:cs="Arial"/>
        </w:rPr>
        <w:t>użytkowej</w:t>
      </w:r>
      <w:r w:rsidRPr="00B370B0">
        <w:rPr>
          <w:rFonts w:eastAsia="MS Mincho" w:cs="Arial"/>
        </w:rPr>
        <w:t xml:space="preserve"> </w:t>
      </w:r>
      <w:r w:rsidR="006F2374" w:rsidRPr="00B370B0">
        <w:rPr>
          <w:rFonts w:eastAsia="MS Mincho" w:cs="Arial"/>
        </w:rPr>
        <w:br/>
      </w:r>
      <w:r w:rsidRPr="00B370B0">
        <w:rPr>
          <w:rFonts w:eastAsia="MS Mincho" w:cs="Arial"/>
        </w:rPr>
        <w:t xml:space="preserve">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bez wady, co nie wyłącza dalej idących roszczeń Zamawiającego, umownych bądź ustawowych.  </w:t>
      </w:r>
    </w:p>
    <w:p w14:paraId="14F7AFEB"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D2476BA"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7AEBABC9" w14:textId="77777777" w:rsidR="00481094" w:rsidRPr="00B370B0" w:rsidRDefault="00481094" w:rsidP="00600277">
      <w:pPr>
        <w:numPr>
          <w:ilvl w:val="0"/>
          <w:numId w:val="31"/>
        </w:numPr>
        <w:spacing w:after="120" w:line="240" w:lineRule="auto"/>
        <w:jc w:val="both"/>
        <w:rPr>
          <w:rFonts w:cs="Arial"/>
        </w:rPr>
      </w:pPr>
      <w:r w:rsidRPr="00B370B0">
        <w:rPr>
          <w:rFonts w:cs="Arial"/>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sidRPr="00B370B0">
        <w:rPr>
          <w:rFonts w:cs="Arial"/>
          <w:b/>
        </w:rPr>
        <w:t>§13 Umowy</w:t>
      </w:r>
      <w:r w:rsidRPr="00B370B0">
        <w:rPr>
          <w:rFonts w:cs="Arial"/>
        </w:rPr>
        <w:t>, jak również nie zwalnia Wykonawcy z odpowiedzialności za prawidłowe wykonanie Przedmiotu Umowy.</w:t>
      </w:r>
    </w:p>
    <w:p w14:paraId="3E2A45B7" w14:textId="74B047A5"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Prawo własności Przedmiotu Umowy przechodzi z Wykonawcy na Zamawiającego z chwilą podpisania Protokołu Odbioru Końcowego przez Zamawiającego. Z zastrzeżeniem postanowień </w:t>
      </w:r>
      <w:r w:rsidR="006F2374" w:rsidRPr="00B370B0">
        <w:rPr>
          <w:rFonts w:cs="Arial"/>
        </w:rPr>
        <w:br/>
      </w:r>
      <w:r w:rsidRPr="00B370B0">
        <w:rPr>
          <w:rFonts w:cs="Arial"/>
        </w:rPr>
        <w:t xml:space="preserve">§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6F2374" w:rsidRPr="00B370B0">
        <w:rPr>
          <w:rFonts w:cs="Arial"/>
        </w:rPr>
        <w:br/>
      </w:r>
      <w:r w:rsidRPr="00B370B0">
        <w:rPr>
          <w:rFonts w:cs="Arial"/>
        </w:rPr>
        <w:t xml:space="preserve">a prawo własności do Przedmiotu Umowy przechodzi na Zamawiającego z dniem złożenia oświadczenia o odstąpieniu, za zapłatą części Wynagrodzenia należnego Wykonawcy </w:t>
      </w:r>
      <w:r w:rsidR="003A6D55" w:rsidRPr="00B370B0">
        <w:rPr>
          <w:rFonts w:cs="Arial"/>
        </w:rPr>
        <w:t xml:space="preserve">za Prace wykonane </w:t>
      </w:r>
      <w:r w:rsidRPr="00B370B0">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p>
    <w:p w14:paraId="76C15585"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71FAB990"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B370B0">
        <w:rPr>
          <w:rFonts w:cs="Arial"/>
        </w:rPr>
        <w:t>len Południe S.A. oraz Orlen OIL</w:t>
      </w:r>
      <w:r w:rsidRPr="00B370B0">
        <w:rPr>
          <w:rFonts w:cs="Arial"/>
        </w:rPr>
        <w:t xml:space="preserve"> Sp. z o.o. jest podstawą do wstrzymania płatności za wykonanie Przedmiotu Umowy przez Zamawiającego.</w:t>
      </w:r>
    </w:p>
    <w:p w14:paraId="3AADB908" w14:textId="77777777" w:rsidR="00481094" w:rsidRPr="00B370B0" w:rsidRDefault="00481094" w:rsidP="00600277">
      <w:pPr>
        <w:numPr>
          <w:ilvl w:val="0"/>
          <w:numId w:val="31"/>
        </w:numPr>
        <w:spacing w:after="120" w:line="240" w:lineRule="auto"/>
        <w:jc w:val="both"/>
        <w:rPr>
          <w:rFonts w:cs="Arial"/>
        </w:rPr>
      </w:pPr>
      <w:r w:rsidRPr="00B370B0">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35A03B27" w14:textId="1ADC9078" w:rsidR="003A6D55" w:rsidRPr="00B370B0" w:rsidRDefault="003A6D55" w:rsidP="00600277">
      <w:pPr>
        <w:numPr>
          <w:ilvl w:val="0"/>
          <w:numId w:val="31"/>
        </w:numPr>
        <w:spacing w:after="120" w:line="240" w:lineRule="auto"/>
        <w:jc w:val="both"/>
        <w:rPr>
          <w:rFonts w:cs="Arial"/>
        </w:rPr>
      </w:pPr>
      <w:r w:rsidRPr="00B370B0">
        <w:rPr>
          <w:rFonts w:cs="Arial"/>
        </w:rPr>
        <w:t>W przypadku, gdy Wykonawca nie usunie wad w terminach wyznaczonych zgodnie z § 8 ust. 4 lit. a</w:t>
      </w:r>
      <w:r w:rsidR="00BB269E" w:rsidRPr="00B370B0">
        <w:rPr>
          <w:rFonts w:cs="Arial"/>
        </w:rPr>
        <w:t xml:space="preserve"> Umowy</w:t>
      </w:r>
      <w:r w:rsidRPr="00B370B0">
        <w:rPr>
          <w:rFonts w:cs="Arial"/>
        </w:rPr>
        <w:t xml:space="preserve">, Zamawiający niezależnie od naliczenia kar umownych w wysokości określonej w § 9 ust. 1 lit. </w:t>
      </w:r>
      <w:r w:rsidR="00D27566" w:rsidRPr="00B370B0">
        <w:rPr>
          <w:rFonts w:cs="Arial"/>
        </w:rPr>
        <w:t>c</w:t>
      </w:r>
      <w:r w:rsidRPr="00B370B0">
        <w:rPr>
          <w:rFonts w:cs="Arial"/>
        </w:rPr>
        <w:t xml:space="preserve">) poniżej, może zlecić wykonawstwo zastępcze lub samodzielnie je usunąć i jego kosztami obciążyć Wykonawcę, na co Wykonawca niniejszym wyraża zgodę. Zamawiający poinformuje Wykonawcę o sposobie wykonania wykonawstwa zastępczego wraz ze wskazaniem wybranego </w:t>
      </w:r>
      <w:r w:rsidRPr="00B370B0">
        <w:rPr>
          <w:rFonts w:cs="Arial"/>
        </w:rPr>
        <w:lastRenderedPageBreak/>
        <w:t xml:space="preserve">podmiotu oraz kosztów ich usunięcia. Wykonawstwo zastępcze nie pozbawia Zamawiającego uprawnień z gwarancji i rękojmi, jak również nie wymaga upoważnienia sądowego. </w:t>
      </w:r>
    </w:p>
    <w:p w14:paraId="5F0A1970" w14:textId="29B96BE5" w:rsidR="003A6D55" w:rsidRPr="00B370B0" w:rsidRDefault="003A6D55" w:rsidP="00600277">
      <w:pPr>
        <w:numPr>
          <w:ilvl w:val="0"/>
          <w:numId w:val="31"/>
        </w:numPr>
        <w:spacing w:after="12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0E7C3359" w14:textId="20C11BA3" w:rsidR="00230C57" w:rsidRPr="00B370B0" w:rsidRDefault="00230C57" w:rsidP="00230C57">
      <w:pPr>
        <w:numPr>
          <w:ilvl w:val="0"/>
          <w:numId w:val="31"/>
        </w:numPr>
        <w:spacing w:after="120" w:line="240" w:lineRule="auto"/>
        <w:jc w:val="both"/>
        <w:rPr>
          <w:rFonts w:cs="Arial"/>
        </w:rPr>
      </w:pPr>
      <w:r w:rsidRPr="00B370B0">
        <w:rPr>
          <w:rFonts w:cs="Arial"/>
        </w:rPr>
        <w:t>Przy odbiorze końcowym Wykonawca zobowiązany jest przekazać Zamawiającemu zestawienie odpadów powstałych podczas realizacji Umowy zgodnie ze wzorem umieszczonym w załączniku nr 14 do Umowy. Wykonawca przyjmuje do wiadomości i akceptuje, że brak przekazania zestawienia odpadów jest podstawą do wstrzymania płatności za wykonanie Przedmiotu Umowy przez Zamawiającego.</w:t>
      </w:r>
    </w:p>
    <w:p w14:paraId="7D5F8681" w14:textId="4DCA911B" w:rsidR="00230C57" w:rsidRPr="00B370B0" w:rsidRDefault="00230C57" w:rsidP="00230C57">
      <w:pPr>
        <w:numPr>
          <w:ilvl w:val="0"/>
          <w:numId w:val="31"/>
        </w:numPr>
        <w:spacing w:after="120" w:line="240" w:lineRule="auto"/>
        <w:jc w:val="both"/>
        <w:rPr>
          <w:rFonts w:cs="Arial"/>
        </w:rPr>
      </w:pPr>
      <w:r w:rsidRPr="00B370B0">
        <w:rPr>
          <w:rFonts w:cs="Arial"/>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 Dzień dostarczenia powyższych oświadczeń traktowany będzie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w:t>
      </w:r>
    </w:p>
    <w:p w14:paraId="17DD2A7D" w14:textId="77777777" w:rsidR="00481094" w:rsidRPr="00B370B0" w:rsidRDefault="00481094" w:rsidP="00A95B01">
      <w:pPr>
        <w:pStyle w:val="Nagwek1"/>
        <w:rPr>
          <w:szCs w:val="20"/>
        </w:rPr>
      </w:pPr>
      <w:bookmarkStart w:id="40" w:name="_Toc64037116"/>
      <w:bookmarkStart w:id="41" w:name="_Toc65495298"/>
      <w:bookmarkStart w:id="42" w:name="_Toc65498607"/>
      <w:bookmarkStart w:id="43" w:name="_Toc65498652"/>
      <w:bookmarkStart w:id="44" w:name="_Toc167795034"/>
      <w:r w:rsidRPr="00B370B0">
        <w:rPr>
          <w:szCs w:val="20"/>
        </w:rPr>
        <w:t>§9</w:t>
      </w:r>
      <w:r w:rsidRPr="00B370B0">
        <w:rPr>
          <w:szCs w:val="20"/>
        </w:rPr>
        <w:br/>
        <w:t>Kary Umowne</w:t>
      </w:r>
      <w:bookmarkEnd w:id="40"/>
      <w:bookmarkEnd w:id="41"/>
      <w:bookmarkEnd w:id="42"/>
      <w:bookmarkEnd w:id="43"/>
      <w:bookmarkEnd w:id="44"/>
    </w:p>
    <w:p w14:paraId="1AB3CC2A" w14:textId="77777777" w:rsidR="00481094" w:rsidRPr="00B370B0" w:rsidRDefault="00481094" w:rsidP="00600277">
      <w:pPr>
        <w:numPr>
          <w:ilvl w:val="0"/>
          <w:numId w:val="32"/>
        </w:numPr>
        <w:spacing w:after="120" w:line="240" w:lineRule="auto"/>
        <w:jc w:val="both"/>
        <w:rPr>
          <w:rFonts w:cs="Arial"/>
        </w:rPr>
      </w:pPr>
      <w:r w:rsidRPr="00B370B0">
        <w:rPr>
          <w:rFonts w:cs="Arial"/>
        </w:rPr>
        <w:t>Zamawiający może żądać od Wykonawcy kar umownych:</w:t>
      </w:r>
    </w:p>
    <w:p w14:paraId="7EAC170F" w14:textId="0E5220F9" w:rsidR="00481094" w:rsidRPr="00B370B0" w:rsidRDefault="00481094" w:rsidP="00600277">
      <w:pPr>
        <w:numPr>
          <w:ilvl w:val="0"/>
          <w:numId w:val="11"/>
        </w:numPr>
        <w:spacing w:after="0" w:line="240" w:lineRule="auto"/>
        <w:ind w:left="709" w:hanging="283"/>
        <w:jc w:val="both"/>
        <w:rPr>
          <w:rFonts w:cs="Arial"/>
        </w:rPr>
      </w:pPr>
      <w:r w:rsidRPr="00B370B0">
        <w:rPr>
          <w:rFonts w:cs="Arial"/>
        </w:rPr>
        <w:t xml:space="preserve"> Za opóźnienie w rozpoczęciu bądź ukończeniu wykonania Przedmiotu Umowy w stosunku do terminu podanego w § 6 ust. 1 lu</w:t>
      </w:r>
      <w:r w:rsidR="00B14FD2" w:rsidRPr="00B370B0">
        <w:rPr>
          <w:rFonts w:cs="Arial"/>
        </w:rPr>
        <w:t>b ust. 2 Umowy</w:t>
      </w:r>
      <w:r w:rsidR="00A467DA" w:rsidRPr="00B370B0">
        <w:rPr>
          <w:rFonts w:cs="Arial"/>
        </w:rPr>
        <w:t xml:space="preserve">, w tym </w:t>
      </w:r>
      <w:r w:rsidR="00BB269E" w:rsidRPr="00B370B0">
        <w:rPr>
          <w:rFonts w:cs="Arial"/>
        </w:rPr>
        <w:t xml:space="preserve">niedostarczenie raportu o ilości wytworzonych odpadów zgodnie z § </w:t>
      </w:r>
      <w:r w:rsidR="002E41DC" w:rsidRPr="00B370B0">
        <w:rPr>
          <w:rFonts w:cs="Arial"/>
        </w:rPr>
        <w:t xml:space="preserve">15 </w:t>
      </w:r>
      <w:r w:rsidR="00BB269E" w:rsidRPr="00B370B0">
        <w:rPr>
          <w:rFonts w:cs="Arial"/>
        </w:rPr>
        <w:t xml:space="preserve">ust. </w:t>
      </w:r>
      <w:r w:rsidR="002E41DC" w:rsidRPr="00B370B0">
        <w:rPr>
          <w:rFonts w:cs="Arial"/>
        </w:rPr>
        <w:t xml:space="preserve">5 </w:t>
      </w:r>
      <w:r w:rsidR="00BB269E" w:rsidRPr="00B370B0">
        <w:rPr>
          <w:rFonts w:cs="Arial"/>
        </w:rPr>
        <w:t xml:space="preserve">Umowy </w:t>
      </w:r>
      <w:r w:rsidR="00B14FD2" w:rsidRPr="00B370B0">
        <w:rPr>
          <w:rFonts w:cs="Arial"/>
        </w:rPr>
        <w:t>- w wysokości 0,</w:t>
      </w:r>
      <w:r w:rsidR="00FA7CD4" w:rsidRPr="00B370B0">
        <w:rPr>
          <w:rFonts w:cs="Arial"/>
        </w:rPr>
        <w:t>1</w:t>
      </w:r>
      <w:r w:rsidRPr="00B370B0">
        <w:rPr>
          <w:rFonts w:cs="Arial"/>
        </w:rPr>
        <w:t xml:space="preserve">% Wynagrodzenia netto za każdy dzień opóźnienia od wartości Umowy. </w:t>
      </w:r>
    </w:p>
    <w:p w14:paraId="5D7C11EA" w14:textId="005C2F2D" w:rsidR="00481094" w:rsidRPr="00B370B0" w:rsidRDefault="00481094" w:rsidP="00600277">
      <w:pPr>
        <w:numPr>
          <w:ilvl w:val="0"/>
          <w:numId w:val="11"/>
        </w:numPr>
        <w:spacing w:after="0" w:line="240" w:lineRule="auto"/>
        <w:ind w:left="709" w:hanging="283"/>
        <w:jc w:val="both"/>
        <w:rPr>
          <w:rFonts w:cs="Arial"/>
        </w:rPr>
      </w:pPr>
      <w:r w:rsidRPr="00B370B0">
        <w:rPr>
          <w:rFonts w:cs="Arial"/>
        </w:rPr>
        <w:t>Za opóźnienie w usunięciu wad i usterek przy odbiorze danego Etapu oraz w okresie gwar</w:t>
      </w:r>
      <w:r w:rsidR="00B14FD2" w:rsidRPr="00B370B0">
        <w:rPr>
          <w:rFonts w:cs="Arial"/>
        </w:rPr>
        <w:t>ancji i rękojmi, w wysokości 0,</w:t>
      </w:r>
      <w:r w:rsidR="00FA7CD4" w:rsidRPr="00B370B0">
        <w:rPr>
          <w:rFonts w:cs="Arial"/>
        </w:rPr>
        <w:t>1</w:t>
      </w:r>
      <w:r w:rsidRPr="00B370B0">
        <w:rPr>
          <w:rFonts w:cs="Arial"/>
        </w:rPr>
        <w:t xml:space="preserve">% Wynagrodzenia netto za każdy dzień opóźnienia liczony od upływu terminu podanego Umową bądź wyznaczonego przez Zamawiającego na usunięcie wad lub usterek. </w:t>
      </w:r>
    </w:p>
    <w:p w14:paraId="7BC82734" w14:textId="77777777" w:rsidR="00481094" w:rsidRPr="00B370B0" w:rsidRDefault="00481094" w:rsidP="00600277">
      <w:pPr>
        <w:numPr>
          <w:ilvl w:val="0"/>
          <w:numId w:val="11"/>
        </w:numPr>
        <w:spacing w:after="0" w:line="240" w:lineRule="auto"/>
        <w:ind w:left="709" w:hanging="283"/>
        <w:jc w:val="both"/>
        <w:rPr>
          <w:rFonts w:cs="Arial"/>
        </w:rPr>
      </w:pPr>
      <w:r w:rsidRPr="00B370B0">
        <w:rPr>
          <w:rFonts w:cs="Arial"/>
        </w:rPr>
        <w:t>Za naruszenie norm, o których mowa w § 4 ust. 1 lit. b)</w:t>
      </w:r>
      <w:r w:rsidR="00D27566" w:rsidRPr="00B370B0">
        <w:rPr>
          <w:rFonts w:cs="Arial"/>
        </w:rPr>
        <w:t xml:space="preserve"> lub c)</w:t>
      </w:r>
      <w:r w:rsidRPr="00B370B0">
        <w:rPr>
          <w:rFonts w:cs="Arial"/>
        </w:rPr>
        <w:t xml:space="preserve"> w wysokości określonej dla danego typu naruszenia w Taryfikatorze kar pieniężnych za naruszenie zasad w zakresie BHP, ppoż. lub bezpieczeństwa procesowego zamieszczonym w </w:t>
      </w:r>
      <w:r w:rsidRPr="00B370B0">
        <w:rPr>
          <w:rFonts w:cs="Arial"/>
          <w:b/>
        </w:rPr>
        <w:t>Załączniku nr 4d</w:t>
      </w:r>
      <w:r w:rsidRPr="00B370B0">
        <w:rPr>
          <w:rFonts w:cs="Arial"/>
        </w:rPr>
        <w:t xml:space="preserve"> za każdy przypadek naruszenia. </w:t>
      </w:r>
    </w:p>
    <w:p w14:paraId="15D446EB" w14:textId="5E1A16FA" w:rsidR="00481094" w:rsidRPr="00B370B0" w:rsidRDefault="00481094" w:rsidP="00600277">
      <w:pPr>
        <w:numPr>
          <w:ilvl w:val="0"/>
          <w:numId w:val="11"/>
        </w:numPr>
        <w:spacing w:after="120" w:line="240" w:lineRule="auto"/>
        <w:ind w:left="709" w:hanging="283"/>
        <w:jc w:val="both"/>
        <w:rPr>
          <w:rFonts w:cs="Arial"/>
        </w:rPr>
      </w:pPr>
      <w:r w:rsidRPr="00B370B0">
        <w:rPr>
          <w:rFonts w:cs="Arial"/>
        </w:rPr>
        <w:t>Za opóźnienie w przekazaniu polisy bądź dowodu opłacenia składki, o których mowa w § 4</w:t>
      </w:r>
      <w:r w:rsidR="00B14FD2" w:rsidRPr="00B370B0">
        <w:rPr>
          <w:rFonts w:cs="Arial"/>
        </w:rPr>
        <w:t xml:space="preserve"> ust. 12 Umowy – w wysokości 0,</w:t>
      </w:r>
      <w:r w:rsidR="00FD57BB" w:rsidRPr="00B370B0">
        <w:rPr>
          <w:rFonts w:cs="Arial"/>
        </w:rPr>
        <w:t>1</w:t>
      </w:r>
      <w:r w:rsidRPr="00B370B0">
        <w:rPr>
          <w:rFonts w:cs="Arial"/>
        </w:rPr>
        <w:t xml:space="preserve">% Wynagrodzenia netto za każdy dzień opóźnienia względem terminu określonego w § 4 ust. 12 Umowy. </w:t>
      </w:r>
    </w:p>
    <w:p w14:paraId="0BB15448" w14:textId="2E0029CE" w:rsidR="00481094" w:rsidRPr="00B370B0" w:rsidRDefault="00481094" w:rsidP="00600277">
      <w:pPr>
        <w:numPr>
          <w:ilvl w:val="0"/>
          <w:numId w:val="32"/>
        </w:numPr>
        <w:spacing w:after="120" w:line="240" w:lineRule="auto"/>
        <w:jc w:val="both"/>
        <w:rPr>
          <w:rFonts w:cs="Arial"/>
        </w:rPr>
      </w:pPr>
      <w:r w:rsidRPr="00B370B0">
        <w:rPr>
          <w:rFonts w:cs="Arial"/>
        </w:rPr>
        <w:t xml:space="preserve">W przypadku odstąpienia od Umowy przez Zamawiającego z przyczyn leżących po stronie Wykonawcy bądź przez Wykonawcę nie z winy Zamawiającego, Zamawiający może żądać od Wykonawcy kary umownej w wysokości </w:t>
      </w:r>
      <w:r w:rsidR="00853F96" w:rsidRPr="00B370B0">
        <w:rPr>
          <w:rFonts w:cs="Arial"/>
        </w:rPr>
        <w:t>10</w:t>
      </w:r>
      <w:r w:rsidRPr="00B370B0">
        <w:rPr>
          <w:rFonts w:cs="Arial"/>
        </w:rPr>
        <w:t>% Wynagrodzenia netto.</w:t>
      </w:r>
    </w:p>
    <w:p w14:paraId="5750943C" w14:textId="6B0C167A" w:rsidR="00F73638" w:rsidRPr="00B370B0" w:rsidRDefault="00F73638" w:rsidP="00196E83">
      <w:pPr>
        <w:numPr>
          <w:ilvl w:val="0"/>
          <w:numId w:val="32"/>
        </w:numPr>
        <w:spacing w:after="120" w:line="240" w:lineRule="auto"/>
        <w:jc w:val="both"/>
        <w:rPr>
          <w:rFonts w:cs="Arial"/>
        </w:rPr>
      </w:pPr>
      <w:r w:rsidRPr="00B370B0">
        <w:rPr>
          <w:rFonts w:cs="Arial"/>
        </w:rPr>
        <w:t xml:space="preserve">W przypadku </w:t>
      </w:r>
      <w:r w:rsidR="00196E83" w:rsidRPr="00B370B0">
        <w:rPr>
          <w:rFonts w:cs="Arial"/>
        </w:rPr>
        <w:t xml:space="preserve">stwierdzenia naruszenia przez Wykonawcę obowiązku wykonania przedmiotu Umowy siłami własnymi lub obowiązku uzyskania pisemnej zgody Zamawiającego na zatrudnienie Podwykonawców, za stwierdzony przypadek naruszenia Zamawiający może żądać od Wykonawcy kary umownej w wysokości </w:t>
      </w:r>
      <w:r w:rsidR="00FD57BB" w:rsidRPr="00B370B0">
        <w:rPr>
          <w:rFonts w:cs="Arial"/>
        </w:rPr>
        <w:t>5</w:t>
      </w:r>
      <w:r w:rsidR="00196E83" w:rsidRPr="00B370B0">
        <w:rPr>
          <w:rFonts w:cs="Arial"/>
        </w:rPr>
        <w:t>% Wynagrodzenia netto.</w:t>
      </w:r>
    </w:p>
    <w:p w14:paraId="5A3DA169" w14:textId="2019B18F" w:rsidR="00196E83" w:rsidRPr="00B370B0" w:rsidRDefault="00196E83" w:rsidP="00196E83">
      <w:pPr>
        <w:numPr>
          <w:ilvl w:val="0"/>
          <w:numId w:val="32"/>
        </w:numPr>
        <w:spacing w:after="120" w:line="240" w:lineRule="auto"/>
        <w:jc w:val="both"/>
        <w:rPr>
          <w:rFonts w:cs="Arial"/>
        </w:rPr>
      </w:pPr>
      <w:r w:rsidRPr="00B370B0">
        <w:rPr>
          <w:rFonts w:cs="Arial"/>
        </w:rPr>
        <w:t xml:space="preserve">W przypadku niewykonania lub nienależytego wykonania obowiązków określonych w Umowie </w:t>
      </w:r>
      <w:r w:rsidR="00471C29" w:rsidRPr="00B370B0">
        <w:rPr>
          <w:rFonts w:cs="Arial"/>
        </w:rPr>
        <w:t>Zamawiający</w:t>
      </w:r>
      <w:r w:rsidRPr="00B370B0">
        <w:rPr>
          <w:rFonts w:cs="Arial"/>
        </w:rPr>
        <w:t xml:space="preserve"> może żądać od Wykonawcy kary umownej w wysokości 10% Wynagrodzenia netto za każdy przypadek naruszenia.</w:t>
      </w:r>
    </w:p>
    <w:p w14:paraId="2CFAF665" w14:textId="77777777" w:rsidR="00481094" w:rsidRPr="00B370B0" w:rsidRDefault="00481094" w:rsidP="00600277">
      <w:pPr>
        <w:numPr>
          <w:ilvl w:val="0"/>
          <w:numId w:val="32"/>
        </w:numPr>
        <w:spacing w:after="120" w:line="240" w:lineRule="auto"/>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2CB48EC" w14:textId="38E7B9A6" w:rsidR="00481094" w:rsidRPr="00B370B0" w:rsidRDefault="00481094" w:rsidP="00600277">
      <w:pPr>
        <w:numPr>
          <w:ilvl w:val="0"/>
          <w:numId w:val="32"/>
        </w:numPr>
        <w:spacing w:after="120" w:line="240" w:lineRule="auto"/>
        <w:jc w:val="both"/>
        <w:rPr>
          <w:rFonts w:cs="Arial"/>
        </w:rPr>
      </w:pPr>
      <w:r w:rsidRPr="00B370B0">
        <w:rPr>
          <w:rFonts w:cs="Arial"/>
        </w:rPr>
        <w:lastRenderedPageBreak/>
        <w:t xml:space="preserve">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3BB96378" w14:textId="77777777" w:rsidR="00481094" w:rsidRPr="00B370B0" w:rsidRDefault="00481094" w:rsidP="00600277">
      <w:pPr>
        <w:numPr>
          <w:ilvl w:val="0"/>
          <w:numId w:val="32"/>
        </w:numPr>
        <w:spacing w:after="120" w:line="240" w:lineRule="auto"/>
        <w:jc w:val="both"/>
        <w:rPr>
          <w:rFonts w:cs="Arial"/>
        </w:rPr>
      </w:pPr>
      <w:r w:rsidRPr="00B370B0">
        <w:rPr>
          <w:rFonts w:cs="Arial"/>
        </w:rPr>
        <w:t>Kary umowne płatne są na podstawie wystawionej przez Zamawiającego noty obciążeniowej,</w:t>
      </w:r>
      <w:r w:rsidRPr="00B370B0">
        <w:rPr>
          <w:rFonts w:cs="Arial"/>
        </w:rPr>
        <w:b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600277">
      <w:pPr>
        <w:numPr>
          <w:ilvl w:val="0"/>
          <w:numId w:val="32"/>
        </w:numPr>
        <w:spacing w:after="120" w:line="240" w:lineRule="auto"/>
        <w:jc w:val="both"/>
        <w:rPr>
          <w:rFonts w:cs="Arial"/>
        </w:rPr>
      </w:pPr>
      <w:r w:rsidRPr="00B370B0">
        <w:rPr>
          <w:rFonts w:cs="Arial"/>
        </w:rPr>
        <w:t xml:space="preserve">Kary umowne mogą być potrącane z Wynagrodzenia Wykonawcy, na co Wykonawca wyraża zgodę. </w:t>
      </w:r>
    </w:p>
    <w:p w14:paraId="29EAA09C" w14:textId="0AC4AD1D" w:rsidR="00481094" w:rsidRPr="00B370B0" w:rsidRDefault="00481094" w:rsidP="00600277">
      <w:pPr>
        <w:numPr>
          <w:ilvl w:val="0"/>
          <w:numId w:val="32"/>
        </w:numPr>
        <w:spacing w:after="120" w:line="240" w:lineRule="auto"/>
        <w:jc w:val="both"/>
        <w:rPr>
          <w:rFonts w:cs="Arial"/>
        </w:rPr>
      </w:pPr>
      <w:r w:rsidRPr="00B370B0">
        <w:rPr>
          <w:rFonts w:cs="Arial"/>
        </w:rPr>
        <w:t>Kary umowne mogą być naliczane z różnych tytułów, łączone i kumulowane. Łączna wysokość kar umownych naliczonych Wykonawcy na podstawie Umowy z tytułów, o których mowa w ust. 1 lit. a)-</w:t>
      </w:r>
      <w:r w:rsidR="006A2B73" w:rsidRPr="00B370B0">
        <w:rPr>
          <w:rFonts w:cs="Arial"/>
        </w:rPr>
        <w:t>d</w:t>
      </w:r>
      <w:r w:rsidRPr="00B370B0">
        <w:rPr>
          <w:rFonts w:cs="Arial"/>
        </w:rPr>
        <w:t xml:space="preserve">) nie może przekroczyć </w:t>
      </w:r>
      <w:r w:rsidR="00B14FD2" w:rsidRPr="00B370B0">
        <w:rPr>
          <w:rFonts w:cs="Arial"/>
        </w:rPr>
        <w:t>2</w:t>
      </w:r>
      <w:r w:rsidR="00FD57BB" w:rsidRPr="00B370B0">
        <w:rPr>
          <w:rFonts w:cs="Arial"/>
        </w:rPr>
        <w:t>0</w:t>
      </w:r>
      <w:r w:rsidRPr="00B370B0">
        <w:rPr>
          <w:rFonts w:cs="Arial"/>
        </w:rPr>
        <w:t xml:space="preserve"> % Wynagrodzenia netto Wykonawcy.</w:t>
      </w:r>
    </w:p>
    <w:p w14:paraId="29203C04" w14:textId="496CF9D8" w:rsidR="00481094" w:rsidRPr="00B370B0" w:rsidRDefault="00481094" w:rsidP="00600277">
      <w:pPr>
        <w:numPr>
          <w:ilvl w:val="0"/>
          <w:numId w:val="32"/>
        </w:numPr>
        <w:suppressAutoHyphens w:val="0"/>
        <w:spacing w:after="120" w:line="240" w:lineRule="auto"/>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A95B01">
      <w:pPr>
        <w:pStyle w:val="Nagwek1"/>
        <w:rPr>
          <w:szCs w:val="20"/>
        </w:rPr>
      </w:pPr>
      <w:bookmarkStart w:id="45" w:name="_Toc64037117"/>
      <w:bookmarkStart w:id="46" w:name="_Toc65495299"/>
      <w:bookmarkStart w:id="47" w:name="_Toc65498608"/>
      <w:bookmarkStart w:id="48" w:name="_Toc65498653"/>
      <w:bookmarkStart w:id="49" w:name="_Toc167795035"/>
      <w:r w:rsidRPr="00B370B0">
        <w:rPr>
          <w:szCs w:val="20"/>
        </w:rPr>
        <w:t>§10</w:t>
      </w:r>
      <w:r w:rsidRPr="00B370B0">
        <w:rPr>
          <w:szCs w:val="20"/>
        </w:rPr>
        <w:br/>
        <w:t>Odstąpienie od Umowy</w:t>
      </w:r>
      <w:bookmarkEnd w:id="45"/>
      <w:bookmarkEnd w:id="46"/>
      <w:bookmarkEnd w:id="47"/>
      <w:bookmarkEnd w:id="48"/>
      <w:bookmarkEnd w:id="49"/>
    </w:p>
    <w:p w14:paraId="47D8FB3B" w14:textId="74B9C282"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 xml:space="preserve">Zamawiający jest uprawniony do odstąpienia od niniejszej Umowy w całości lub w części, </w:t>
      </w:r>
      <w:r w:rsidR="006F2374" w:rsidRPr="00B370B0">
        <w:rPr>
          <w:rFonts w:cs="Arial"/>
        </w:rPr>
        <w:br/>
      </w:r>
      <w:r w:rsidRPr="00B370B0">
        <w:rPr>
          <w:rFonts w:cs="Arial"/>
        </w:rPr>
        <w:t>w przypadkach określonych w kodeksie cywilnym oraz w przypadku, gdy:</w:t>
      </w:r>
    </w:p>
    <w:p w14:paraId="6A2AD5A1"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nie przedstawił Gwarancji Należytego Wykonania w terminie określonym w § 13 ust. 1 lub ust. 2 lub ust. 7 poniżej,</w:t>
      </w:r>
    </w:p>
    <w:p w14:paraId="08528178"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nie rozpoczął prac w terminie ustalonym w § 6 ust. 1 niniejszej Umowy lub nie ukończył realizacji Przedmiotu Umowy w terminie ustalonym w § 6 ust. 2 niniejszej Umowy lub prac nie kontynuuje z przyczyn leżących po jego stronie, pomimo wezwania Zamawiającego złożonego na piśmie a przerwa taka trwa dłużej niż 10 dni,</w:t>
      </w:r>
    </w:p>
    <w:p w14:paraId="603D955C"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3597D02D"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C1A1B74"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309BE119"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Zamawiający odmówił dokonania odbioru z powodu stwierdzenia wad niedających się usunąć, o których mowa w § 8 ust. 4 lit. b),</w:t>
      </w:r>
    </w:p>
    <w:p w14:paraId="67173926"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cs="Arial"/>
        </w:rPr>
        <w:t>Wykonawca utracił zdolność do wykonania Przedmiotu Umowy;</w:t>
      </w:r>
    </w:p>
    <w:p w14:paraId="00F84212" w14:textId="1567FCC6"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cs="Arial"/>
        </w:rPr>
        <w:t xml:space="preserve">pomimo zastrzeżeń Zamawiającego Wykonawca wykonuje Przedmiot Umowy niezgodnie </w:t>
      </w:r>
      <w:r w:rsidR="006F2374" w:rsidRPr="00B370B0">
        <w:rPr>
          <w:rFonts w:cs="Arial"/>
        </w:rPr>
        <w:br/>
      </w:r>
      <w:r w:rsidRPr="00B370B0">
        <w:rPr>
          <w:rFonts w:cs="Arial"/>
        </w:rPr>
        <w:t>z warunkami Umowy bądź przepisami prawa lub w rażący sposób zaniedbuje zobowiązania umowne;</w:t>
      </w:r>
    </w:p>
    <w:p w14:paraId="4F0B6928" w14:textId="77777777"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lastRenderedPageBreak/>
        <w:t>Wykonawca – pomimo wyznaczenia dodatkowego 7 – dniowego terminu – nie dostarcza Zamawiającemu wymaganych polis ubezpieczeniowych z potwierdzeniem opłacania składek,</w:t>
      </w:r>
    </w:p>
    <w:p w14:paraId="2BCB40A1" w14:textId="43002100"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600277">
      <w:pPr>
        <w:numPr>
          <w:ilvl w:val="0"/>
          <w:numId w:val="9"/>
        </w:numPr>
        <w:tabs>
          <w:tab w:val="left" w:pos="456"/>
        </w:tabs>
        <w:spacing w:after="12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25769A52" w14:textId="77777777"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p>
    <w:p w14:paraId="520AF2EF" w14:textId="51590208"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 xml:space="preserve">Zamawiający, pomimo ziszczenia się warunków podanych Umową, pozostaje w zwłoce </w:t>
      </w:r>
      <w:r w:rsidR="006F2374" w:rsidRPr="00B370B0">
        <w:rPr>
          <w:rFonts w:cs="Arial"/>
        </w:rPr>
        <w:br/>
      </w:r>
      <w:r w:rsidRPr="00B370B0">
        <w:rPr>
          <w:rFonts w:cs="Arial"/>
        </w:rPr>
        <w:t xml:space="preserve">z zapłatą za zrealizowany i odebrany Protokołem Odbioru </w:t>
      </w:r>
      <w:r w:rsidR="00D27566" w:rsidRPr="00B370B0">
        <w:rPr>
          <w:rFonts w:cs="Arial"/>
        </w:rPr>
        <w:t xml:space="preserve">Końcowego </w:t>
      </w:r>
      <w:r w:rsidRPr="00B370B0">
        <w:rPr>
          <w:rFonts w:cs="Arial"/>
        </w:rPr>
        <w:t>Przedmiot Umowy powyżej 30 dni od daty wymagalności, za uprzednim pisemnym wezwaniem z wyznaczeniem dodatkowego 14-dniowego terminu, z wyłączeniem sytuacji umożliwiających takie działanie zgodnie z niniejszą Umową.</w:t>
      </w:r>
    </w:p>
    <w:p w14:paraId="0916AF0B" w14:textId="77777777" w:rsidR="00481094" w:rsidRPr="00B370B0" w:rsidRDefault="00481094" w:rsidP="00600277">
      <w:pPr>
        <w:numPr>
          <w:ilvl w:val="0"/>
          <w:numId w:val="9"/>
        </w:numPr>
        <w:tabs>
          <w:tab w:val="left" w:pos="456"/>
        </w:tabs>
        <w:spacing w:after="12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01F861DE"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30CF3A4C"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18FC3561" w14:textId="77777777"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W przypadku odstąpienia od Umowy strony ustalają następujące zasady:</w:t>
      </w:r>
    </w:p>
    <w:p w14:paraId="1E988476" w14:textId="77777777"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Wykonawca powinien natychmiast wstrzymać i zabezpieczyć prace zgodnie ze sztuką budowlaną, przy czym zabezpieczenie prac nastąpi na koszt </w:t>
      </w:r>
      <w:r w:rsidR="00D27566" w:rsidRPr="00B370B0">
        <w:rPr>
          <w:rFonts w:cs="Arial"/>
        </w:rPr>
        <w:t>Wykonawcy, chyba że odstąpienie od Umowy nastąpiło z przyczyn dotyczących Zamawiającego</w:t>
      </w:r>
      <w:r w:rsidRPr="00B370B0">
        <w:rPr>
          <w:rFonts w:cs="Arial"/>
        </w:rPr>
        <w:t>,</w:t>
      </w:r>
    </w:p>
    <w:p w14:paraId="5C1E5B83" w14:textId="5EAFDF65"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 terminie 14 dni od daty odstąpienia, Wykonawca przy udziale Zamawiającego, sporządzi szczegółowy protokół inwentaryzacji prac wykonanych i </w:t>
      </w:r>
      <w:r w:rsidR="00D27566" w:rsidRPr="00B370B0">
        <w:rPr>
          <w:rFonts w:cs="Arial"/>
        </w:rPr>
        <w:t xml:space="preserve">prac w toku </w:t>
      </w:r>
      <w:r w:rsidRPr="00B370B0">
        <w:rPr>
          <w:rFonts w:cs="Arial"/>
        </w:rPr>
        <w:t>na dzień odstąpienia,</w:t>
      </w:r>
      <w:r w:rsidR="00D27566" w:rsidRPr="00B370B0">
        <w:rPr>
          <w:rFonts w:eastAsia="Calibri" w:cs="Arial"/>
          <w:lang w:eastAsia="en-US"/>
        </w:rPr>
        <w:t xml:space="preserve"> </w:t>
      </w:r>
      <w:r w:rsidR="006F2374" w:rsidRPr="00B370B0">
        <w:rPr>
          <w:rFonts w:eastAsia="Calibri" w:cs="Arial"/>
          <w:lang w:eastAsia="en-US"/>
        </w:rPr>
        <w:br/>
      </w:r>
      <w:r w:rsidR="00D27566" w:rsidRPr="00B370B0">
        <w:rPr>
          <w:rFonts w:cs="Arial"/>
        </w:rPr>
        <w:t>a protokół inwentaryzacji prac wykonanych i prac w toku będzie stanowił podstawę do obliczenia części Wynagrodzenia należnego Wykonawcy,</w:t>
      </w:r>
    </w:p>
    <w:p w14:paraId="13A996B8" w14:textId="21796BDD" w:rsidR="00481094" w:rsidRPr="00B370B0" w:rsidRDefault="00481094" w:rsidP="00600277">
      <w:pPr>
        <w:numPr>
          <w:ilvl w:val="0"/>
          <w:numId w:val="15"/>
        </w:numPr>
        <w:autoSpaceDE w:val="0"/>
        <w:spacing w:after="120" w:line="240" w:lineRule="auto"/>
        <w:ind w:left="709" w:hanging="284"/>
        <w:jc w:val="both"/>
        <w:rPr>
          <w:rFonts w:cs="Arial"/>
          <w:b/>
          <w:bCs/>
        </w:rPr>
      </w:pPr>
      <w:r w:rsidRPr="00B370B0">
        <w:rPr>
          <w:rFonts w:cs="Arial"/>
        </w:rPr>
        <w:t>Wykonawca zgłosi Zamawiającemu do odbioru prace przerwane oraz zabezpieczone, za które Wykonawca nie będzie dalej odpowiadał, jeżeli odstąpienie nastąpiło z przyczyn od niego niezależnych</w:t>
      </w:r>
      <w:r w:rsidR="00BB269E" w:rsidRPr="00B370B0">
        <w:rPr>
          <w:rFonts w:cs="Arial"/>
        </w:rPr>
        <w:t xml:space="preserve"> lub gdy żadna ze Stron nie dała powodu do odstąpienia od Umowy</w:t>
      </w:r>
      <w:r w:rsidRPr="00B370B0">
        <w:rPr>
          <w:rFonts w:cs="Arial"/>
        </w:rPr>
        <w:t>.</w:t>
      </w:r>
    </w:p>
    <w:p w14:paraId="6C07DA6C" w14:textId="1C1A1483" w:rsidR="00481094" w:rsidRPr="00B370B0" w:rsidRDefault="00481094" w:rsidP="00600277">
      <w:pPr>
        <w:numPr>
          <w:ilvl w:val="0"/>
          <w:numId w:val="9"/>
        </w:numPr>
        <w:autoSpaceDE w:val="0"/>
        <w:spacing w:after="12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2EFF7736" w:rsidR="00481094" w:rsidRPr="00B370B0" w:rsidRDefault="00481094" w:rsidP="006A2B73">
      <w:pPr>
        <w:numPr>
          <w:ilvl w:val="0"/>
          <w:numId w:val="9"/>
        </w:numPr>
        <w:autoSpaceDE w:val="0"/>
        <w:spacing w:after="120" w:line="240" w:lineRule="auto"/>
        <w:jc w:val="both"/>
        <w:rPr>
          <w:rFonts w:cs="Arial"/>
        </w:rPr>
      </w:pPr>
      <w:r w:rsidRPr="00B370B0">
        <w:rPr>
          <w:rFonts w:cs="Arial"/>
        </w:rPr>
        <w:lastRenderedPageBreak/>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783D6CE3" w14:textId="77777777" w:rsidR="00481094" w:rsidRPr="00B370B0" w:rsidRDefault="00481094" w:rsidP="00A95B01">
      <w:pPr>
        <w:pStyle w:val="Nagwek1"/>
        <w:rPr>
          <w:szCs w:val="20"/>
        </w:rPr>
      </w:pPr>
      <w:bookmarkStart w:id="50" w:name="_Toc64037118"/>
      <w:bookmarkStart w:id="51" w:name="_Toc65495300"/>
      <w:bookmarkStart w:id="52" w:name="_Toc65498609"/>
      <w:bookmarkStart w:id="53" w:name="_Toc65498654"/>
      <w:bookmarkStart w:id="54" w:name="_Toc167795036"/>
      <w:r w:rsidRPr="00B370B0">
        <w:rPr>
          <w:szCs w:val="20"/>
        </w:rPr>
        <w:t>§11</w:t>
      </w:r>
      <w:r w:rsidRPr="00B370B0">
        <w:rPr>
          <w:szCs w:val="20"/>
        </w:rPr>
        <w:br/>
        <w:t>Szkody</w:t>
      </w:r>
      <w:bookmarkEnd w:id="50"/>
      <w:bookmarkEnd w:id="51"/>
      <w:bookmarkEnd w:id="52"/>
      <w:bookmarkEnd w:id="53"/>
      <w:bookmarkEnd w:id="54"/>
    </w:p>
    <w:p w14:paraId="67872B63" w14:textId="77777777" w:rsidR="00481094" w:rsidRPr="00B370B0" w:rsidRDefault="00481094" w:rsidP="00600277">
      <w:pPr>
        <w:numPr>
          <w:ilvl w:val="0"/>
          <w:numId w:val="70"/>
        </w:numPr>
        <w:spacing w:after="120" w:line="240" w:lineRule="auto"/>
        <w:jc w:val="both"/>
        <w:rPr>
          <w:rFonts w:cs="Arial"/>
        </w:rPr>
      </w:pPr>
      <w:r w:rsidRPr="00B370B0">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47985699" w14:textId="77777777" w:rsidR="00481094" w:rsidRPr="00B370B0" w:rsidRDefault="00481094" w:rsidP="00600277">
      <w:pPr>
        <w:numPr>
          <w:ilvl w:val="0"/>
          <w:numId w:val="7"/>
        </w:numPr>
        <w:spacing w:after="120" w:line="240" w:lineRule="auto"/>
        <w:jc w:val="both"/>
        <w:rPr>
          <w:rFonts w:cs="Arial"/>
        </w:rPr>
      </w:pPr>
      <w:r w:rsidRPr="00B370B0">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3A3EF90F" w14:textId="2F91B1DE"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jak za własne działanie lub zaniechanie z tytułu działania i/lub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1CE5873F" w14:textId="77777777"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za stan, należyte zabezpieczenie i nadzorowanie urządzeń, maszyn, instalacji do momentu protokolarnego przekazania Zamawiającemu terenu budowy. </w:t>
      </w:r>
    </w:p>
    <w:p w14:paraId="2C824AB6" w14:textId="77777777" w:rsidR="00481094" w:rsidRPr="00B370B0" w:rsidRDefault="00481094" w:rsidP="00600277">
      <w:pPr>
        <w:numPr>
          <w:ilvl w:val="0"/>
          <w:numId w:val="7"/>
        </w:numPr>
        <w:spacing w:after="12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600277">
      <w:pPr>
        <w:numPr>
          <w:ilvl w:val="0"/>
          <w:numId w:val="7"/>
        </w:numPr>
        <w:spacing w:after="12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600277">
      <w:pPr>
        <w:pStyle w:val="Bezodstpw"/>
        <w:numPr>
          <w:ilvl w:val="1"/>
          <w:numId w:val="7"/>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77777777" w:rsidR="00481094" w:rsidRPr="00B370B0" w:rsidRDefault="00481094" w:rsidP="00600277">
      <w:pPr>
        <w:pStyle w:val="Bezodstpw"/>
        <w:numPr>
          <w:ilvl w:val="1"/>
          <w:numId w:val="7"/>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Pr="00B370B0">
        <w:rPr>
          <w:rFonts w:cs="Arial"/>
          <w:sz w:val="20"/>
          <w:szCs w:val="20"/>
        </w:rPr>
        <w:t>.</w:t>
      </w:r>
    </w:p>
    <w:p w14:paraId="1D1E764F" w14:textId="77777777" w:rsidR="00481094" w:rsidRPr="00B370B0" w:rsidRDefault="00481094" w:rsidP="00481094">
      <w:pPr>
        <w:pStyle w:val="Bezodstpw"/>
        <w:ind w:left="720"/>
        <w:jc w:val="both"/>
        <w:rPr>
          <w:rFonts w:cs="Arial"/>
          <w:sz w:val="20"/>
          <w:szCs w:val="20"/>
        </w:rPr>
      </w:pPr>
      <w:r w:rsidRPr="00B370B0">
        <w:rPr>
          <w:rFonts w:cs="Arial"/>
          <w:sz w:val="20"/>
          <w:szCs w:val="20"/>
        </w:rPr>
        <w:t>a w braku możliwości zwolnienia Zamawiającego z odpowiedzialności, Wykonawca pokryje wszystkie koszty poniesione przez Zamawiającego z tego tytułu.</w:t>
      </w:r>
      <w:bookmarkStart w:id="55" w:name="_Toc64037119"/>
      <w:bookmarkStart w:id="56" w:name="_Toc65495301"/>
      <w:bookmarkStart w:id="57" w:name="_Toc65498610"/>
      <w:bookmarkStart w:id="58" w:name="_Toc65498655"/>
    </w:p>
    <w:p w14:paraId="34AD7EF5" w14:textId="77777777" w:rsidR="00481094" w:rsidRPr="00B370B0" w:rsidRDefault="00481094" w:rsidP="00A95B01">
      <w:pPr>
        <w:pStyle w:val="Nagwek1"/>
        <w:rPr>
          <w:szCs w:val="20"/>
        </w:rPr>
      </w:pPr>
      <w:bookmarkStart w:id="59" w:name="_Toc167795037"/>
      <w:r w:rsidRPr="00B370B0">
        <w:rPr>
          <w:szCs w:val="20"/>
        </w:rPr>
        <w:t>§12</w:t>
      </w:r>
      <w:r w:rsidRPr="00B370B0">
        <w:rPr>
          <w:szCs w:val="20"/>
        </w:rPr>
        <w:br/>
        <w:t>Gwarancja i rękojmia</w:t>
      </w:r>
      <w:bookmarkEnd w:id="55"/>
      <w:bookmarkEnd w:id="56"/>
      <w:bookmarkEnd w:id="57"/>
      <w:bookmarkEnd w:id="58"/>
      <w:bookmarkEnd w:id="59"/>
    </w:p>
    <w:p w14:paraId="7EEC47B4"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4987C844" w14:textId="4AE13208"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Na całość Przedmiotu Umowy, w tym wykonane prace, dokumentację projektową, dostarczone urządzenia, maszyny, systemy, instalacje Wykonawca udziela </w:t>
      </w:r>
      <w:r w:rsidR="00043E28" w:rsidRPr="00B370B0">
        <w:rPr>
          <w:rFonts w:cs="Arial"/>
          <w:b/>
        </w:rPr>
        <w:t>………….</w:t>
      </w:r>
      <w:r w:rsidR="003D612F" w:rsidRPr="00B370B0">
        <w:rPr>
          <w:rFonts w:cs="Arial"/>
          <w:b/>
        </w:rPr>
        <w:t xml:space="preserve"> </w:t>
      </w:r>
      <w:r w:rsidRPr="00B370B0">
        <w:rPr>
          <w:rFonts w:cs="Arial"/>
          <w:b/>
        </w:rPr>
        <w:t>miesięcznej gwarancji</w:t>
      </w:r>
      <w:r w:rsidR="00CA2C77" w:rsidRPr="00B370B0">
        <w:rPr>
          <w:rFonts w:cs="Arial"/>
          <w:b/>
        </w:rPr>
        <w:t xml:space="preserve"> jakości</w:t>
      </w:r>
      <w:r w:rsidRPr="00B370B0">
        <w:rPr>
          <w:rFonts w:cs="Arial"/>
        </w:rPr>
        <w:t xml:space="preserve">, licząc od daty podpisania przez Zamawiającego Protokołu Odbioru Końcowego. </w:t>
      </w:r>
      <w:r w:rsidR="006F2374" w:rsidRPr="00B370B0">
        <w:rPr>
          <w:rFonts w:cs="Arial"/>
        </w:rPr>
        <w:br/>
      </w:r>
      <w:r w:rsidRPr="00B370B0">
        <w:rPr>
          <w:rFonts w:cs="Arial"/>
        </w:rPr>
        <w:t xml:space="preserve">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lub Protokołu </w:t>
      </w:r>
      <w:r w:rsidRPr="00B370B0">
        <w:rPr>
          <w:rFonts w:eastAsia="MS Mincho" w:cs="Arial"/>
        </w:rPr>
        <w:t>Usunięcia Wad Nielimitujących</w:t>
      </w:r>
      <w:r w:rsidRPr="00B370B0">
        <w:rPr>
          <w:rFonts w:cs="Arial"/>
        </w:rPr>
        <w:t>.</w:t>
      </w:r>
    </w:p>
    <w:p w14:paraId="791AA68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B370B0">
        <w:rPr>
          <w:rFonts w:cs="Arial"/>
          <w:b/>
        </w:rPr>
        <w:t>Załączniku nr 7.</w:t>
      </w:r>
    </w:p>
    <w:p w14:paraId="0E7464D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224E2CA8"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lastRenderedPageBreak/>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B370B0">
        <w:rPr>
          <w:rFonts w:cs="Arial"/>
          <w:b/>
        </w:rPr>
        <w:t>Załączniku nr 7</w:t>
      </w:r>
      <w:r w:rsidRPr="00B370B0">
        <w:rPr>
          <w:rFonts w:cs="Arial"/>
        </w:rPr>
        <w:t xml:space="preserve">. </w:t>
      </w:r>
    </w:p>
    <w:p w14:paraId="2C13EF9E" w14:textId="4A55A7C6" w:rsidR="00481094" w:rsidRPr="00B370B0" w:rsidRDefault="00481094" w:rsidP="00600277">
      <w:pPr>
        <w:numPr>
          <w:ilvl w:val="0"/>
          <w:numId w:val="6"/>
        </w:numPr>
        <w:spacing w:after="0" w:line="240" w:lineRule="auto"/>
        <w:ind w:left="284" w:hanging="284"/>
        <w:jc w:val="both"/>
        <w:rPr>
          <w:rFonts w:cs="Arial"/>
          <w:b/>
          <w:bCs/>
        </w:rPr>
      </w:pPr>
      <w:r w:rsidRPr="00B370B0">
        <w:rPr>
          <w:rFonts w:cs="Arial"/>
        </w:rPr>
        <w:t xml:space="preserve">Strony uzgadniają, że Wykonawca przystąpi do usuwania wad i usterek oraz skutecznie je usunie </w:t>
      </w:r>
      <w:r w:rsidR="006F2374" w:rsidRPr="00B370B0">
        <w:rPr>
          <w:rFonts w:cs="Arial"/>
        </w:rPr>
        <w:br/>
      </w:r>
      <w:r w:rsidRPr="00B370B0">
        <w:rPr>
          <w:rFonts w:cs="Arial"/>
        </w:rPr>
        <w:t>w ramach udzielonej gwarancji</w:t>
      </w:r>
      <w:r w:rsidR="00BB269E" w:rsidRPr="00B370B0">
        <w:rPr>
          <w:rFonts w:cs="Arial"/>
        </w:rPr>
        <w:t xml:space="preserve"> lub rękojmi</w:t>
      </w:r>
      <w:r w:rsidRPr="00B370B0">
        <w:rPr>
          <w:rFonts w:cs="Arial"/>
        </w:rPr>
        <w:t>, w terminach i na zasadach określonych w </w:t>
      </w:r>
      <w:r w:rsidRPr="00B370B0">
        <w:rPr>
          <w:rFonts w:cs="Arial"/>
          <w:b/>
        </w:rPr>
        <w:t>Załączniku nr 7.</w:t>
      </w:r>
      <w:r w:rsidRPr="00B370B0">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w:t>
      </w:r>
      <w:r w:rsidR="006F2374" w:rsidRPr="00B370B0">
        <w:rPr>
          <w:rFonts w:cs="Arial"/>
        </w:rPr>
        <w:br/>
      </w:r>
      <w:r w:rsidRPr="00B370B0">
        <w:rPr>
          <w:rFonts w:cs="Arial"/>
        </w:rPr>
        <w:t xml:space="preserve">o sposobie wykonania wykonawstwa zastępczego wraz ze wskazaniem wybranego podmiotu oraz kosztów ich usunięcia. Wykonanie zastępczego wykonania nie pozbawia Zamawiającego uprawnień z gwarancji i rękojmi, jak również nie wymaga upoważnienia sądowego. </w:t>
      </w:r>
    </w:p>
    <w:p w14:paraId="13DC37EC" w14:textId="5F5E93B6" w:rsidR="00CA2C77" w:rsidRPr="00B370B0" w:rsidRDefault="00CA2C77" w:rsidP="00600277">
      <w:pPr>
        <w:numPr>
          <w:ilvl w:val="0"/>
          <w:numId w:val="6"/>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BB269E" w:rsidRPr="00B370B0">
        <w:rPr>
          <w:rFonts w:cs="Arial"/>
        </w:rPr>
        <w:t xml:space="preserve"> oraz zobowiązuje się do jej zapłaty </w:t>
      </w:r>
      <w:r w:rsidR="006F2374" w:rsidRPr="00B370B0">
        <w:rPr>
          <w:rFonts w:cs="Arial"/>
        </w:rPr>
        <w:br/>
      </w:r>
      <w:r w:rsidR="00BB269E" w:rsidRPr="00B370B0">
        <w:rPr>
          <w:rFonts w:cs="Arial"/>
        </w:rPr>
        <w:t>w terminie 14 dni od dnia jej doręczenia.</w:t>
      </w:r>
    </w:p>
    <w:p w14:paraId="2FD758BF" w14:textId="77777777" w:rsidR="00D7149D" w:rsidRPr="00B370B0" w:rsidRDefault="00D7149D" w:rsidP="00D17ACC">
      <w:pPr>
        <w:spacing w:after="120" w:line="240" w:lineRule="auto"/>
        <w:ind w:left="284"/>
        <w:jc w:val="both"/>
        <w:rPr>
          <w:rFonts w:cs="Arial"/>
        </w:rPr>
      </w:pPr>
    </w:p>
    <w:p w14:paraId="73747319" w14:textId="44DF0E26" w:rsidR="00481094" w:rsidRPr="00B370B0" w:rsidRDefault="00481094" w:rsidP="00A95B01">
      <w:pPr>
        <w:pStyle w:val="Nagwek1"/>
        <w:rPr>
          <w:szCs w:val="20"/>
          <w:highlight w:val="red"/>
        </w:rPr>
      </w:pPr>
      <w:bookmarkStart w:id="60" w:name="_Toc64037121"/>
      <w:bookmarkStart w:id="61" w:name="_Toc65495303"/>
      <w:bookmarkStart w:id="62" w:name="_Toc65498612"/>
      <w:bookmarkStart w:id="63" w:name="_Toc65498657"/>
      <w:bookmarkStart w:id="64" w:name="_Toc167795039"/>
      <w:r w:rsidRPr="00B370B0">
        <w:rPr>
          <w:szCs w:val="20"/>
        </w:rPr>
        <w:t>§</w:t>
      </w:r>
      <w:r w:rsidR="0027196C" w:rsidRPr="00B370B0">
        <w:rPr>
          <w:szCs w:val="20"/>
        </w:rPr>
        <w:t>13</w:t>
      </w:r>
      <w:r w:rsidRPr="00B370B0">
        <w:rPr>
          <w:szCs w:val="20"/>
        </w:rPr>
        <w:br/>
        <w:t>Podwykonawcy</w:t>
      </w:r>
      <w:bookmarkEnd w:id="60"/>
      <w:bookmarkEnd w:id="61"/>
      <w:bookmarkEnd w:id="62"/>
      <w:bookmarkEnd w:id="63"/>
      <w:bookmarkEnd w:id="64"/>
    </w:p>
    <w:p w14:paraId="55706C82" w14:textId="53123E08" w:rsidR="00481094" w:rsidRPr="00B370B0" w:rsidRDefault="00481094" w:rsidP="00481094">
      <w:pPr>
        <w:numPr>
          <w:ilvl w:val="0"/>
          <w:numId w:val="2"/>
        </w:numPr>
        <w:tabs>
          <w:tab w:val="left" w:pos="284"/>
        </w:tabs>
        <w:spacing w:after="12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54FF9CC1" w14:textId="77777777" w:rsidR="00481094" w:rsidRPr="00B370B0" w:rsidRDefault="00481094" w:rsidP="00481094">
      <w:pPr>
        <w:numPr>
          <w:ilvl w:val="0"/>
          <w:numId w:val="2"/>
        </w:numPr>
        <w:spacing w:after="0" w:line="240" w:lineRule="auto"/>
        <w:jc w:val="both"/>
        <w:rPr>
          <w:rFonts w:cs="Arial"/>
        </w:rPr>
      </w:pPr>
      <w:r w:rsidRPr="00B370B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B370B0">
        <w:rPr>
          <w:rFonts w:cs="Arial"/>
          <w:i/>
        </w:rPr>
        <w:t>osobę/osoby</w:t>
      </w:r>
      <w:r w:rsidRPr="00B370B0">
        <w:rPr>
          <w:rFonts w:cs="Arial"/>
        </w:rPr>
        <w:t xml:space="preserve"> </w:t>
      </w:r>
      <w:r w:rsidRPr="00B370B0">
        <w:rPr>
          <w:rFonts w:cs="Arial"/>
          <w:i/>
        </w:rPr>
        <w:t xml:space="preserve">reprezentującą/e </w:t>
      </w:r>
      <w:r w:rsidRPr="00B370B0">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B370B0">
        <w:rPr>
          <w:rFonts w:cs="Arial"/>
          <w:b/>
        </w:rPr>
        <w:t xml:space="preserve">Załączniku nr 3 </w:t>
      </w:r>
      <w:r w:rsidRPr="00B370B0">
        <w:rPr>
          <w:rFonts w:cs="Arial"/>
        </w:rPr>
        <w:t>„Zakres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D2D76AC" w14:textId="7DE29058"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jest uprawniony w każdym czasie do zapłaty bezpośrednio na rzecz podwykonawcy lub dalszego podwykonawcy wynagrodzenia należnego im z tytułu realizacji prac wchodzących </w:t>
      </w:r>
      <w:r w:rsidR="006F2374" w:rsidRPr="00B370B0">
        <w:rPr>
          <w:rFonts w:cs="Arial"/>
        </w:rPr>
        <w:br/>
      </w:r>
      <w:r w:rsidRPr="00B370B0">
        <w:rPr>
          <w:rFonts w:cs="Arial"/>
        </w:rPr>
        <w:t>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042E872B" w14:textId="77777777" w:rsidR="00481094" w:rsidRPr="00B370B0" w:rsidRDefault="00481094" w:rsidP="00481094">
      <w:pPr>
        <w:numPr>
          <w:ilvl w:val="0"/>
          <w:numId w:val="2"/>
        </w:numPr>
        <w:spacing w:after="120" w:line="240" w:lineRule="auto"/>
        <w:jc w:val="both"/>
        <w:rPr>
          <w:rFonts w:cs="Arial"/>
        </w:rPr>
      </w:pPr>
      <w:r w:rsidRPr="00B370B0">
        <w:rPr>
          <w:rFonts w:cs="Arial"/>
        </w:rPr>
        <w:lastRenderedPageBreak/>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080438A4" w14:textId="77C87F32"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r w:rsidR="006F2374" w:rsidRPr="00B370B0">
        <w:rPr>
          <w:rFonts w:cs="Arial"/>
        </w:rPr>
        <w:br/>
      </w:r>
      <w:r w:rsidRPr="00B370B0">
        <w:rPr>
          <w:rFonts w:cs="Arial"/>
        </w:rPr>
        <w:t xml:space="preserve">W pozostałym zakresie do takowej gwarancji stosuje się odpowiednio § 13 ust. 1, 3, 4, 7, 8, 9 powyżej. </w:t>
      </w:r>
    </w:p>
    <w:p w14:paraId="24FDB203" w14:textId="4C280AA8" w:rsidR="00481094" w:rsidRPr="00B370B0" w:rsidRDefault="00481094" w:rsidP="00481094">
      <w:pPr>
        <w:numPr>
          <w:ilvl w:val="0"/>
          <w:numId w:val="2"/>
        </w:numPr>
        <w:spacing w:after="120" w:line="240" w:lineRule="auto"/>
        <w:jc w:val="both"/>
        <w:rPr>
          <w:rFonts w:cs="Arial"/>
        </w:rPr>
      </w:pPr>
      <w:r w:rsidRPr="00B370B0">
        <w:rPr>
          <w:rFonts w:cs="Arial"/>
        </w:rPr>
        <w:t xml:space="preserve">Przez powierzenie wykonania prac podwykonawcy Wykonawca nie zostaje zwolniony </w:t>
      </w:r>
      <w:r w:rsidR="006F2374" w:rsidRPr="00B370B0">
        <w:rPr>
          <w:rFonts w:cs="Arial"/>
        </w:rPr>
        <w:br/>
      </w:r>
      <w:r w:rsidRPr="00B370B0">
        <w:rPr>
          <w:rFonts w:cs="Arial"/>
        </w:rPr>
        <w:t xml:space="preserve">z jakiegokolwiek obowiązku, odpowiedzialności ani zobowiązania wynikającego z Umowy </w:t>
      </w:r>
      <w:r w:rsidR="006F2374" w:rsidRPr="00B370B0">
        <w:rPr>
          <w:rFonts w:cs="Arial"/>
        </w:rPr>
        <w:br/>
      </w:r>
      <w:r w:rsidRPr="00B370B0">
        <w:rPr>
          <w:rFonts w:cs="Arial"/>
        </w:rPr>
        <w:t>i pozostaje w pełni odpowiedzialny za wszelkie działania lub zaniechania podwykonawców jak za własne działania i zaniechania. W umowach z podwykonawcami Wykonawca powinien zawrzeć następujące zapisy:</w:t>
      </w:r>
    </w:p>
    <w:p w14:paraId="33A2ED0A" w14:textId="77777777" w:rsidR="00481094" w:rsidRPr="00B370B0" w:rsidRDefault="00481094" w:rsidP="00481094">
      <w:pPr>
        <w:spacing w:after="120" w:line="240" w:lineRule="auto"/>
        <w:ind w:left="360"/>
        <w:jc w:val="both"/>
        <w:rPr>
          <w:rFonts w:cs="Arial"/>
        </w:rPr>
      </w:pPr>
      <w:r w:rsidRPr="00B370B0">
        <w:rPr>
          <w:rFonts w:cs="Arial"/>
        </w:rPr>
        <w:t>a) Terminy płatności wynikające z umów z podwykonawcami nie mogą przekraczać 30 dni,</w:t>
      </w:r>
    </w:p>
    <w:p w14:paraId="0C6C6B35" w14:textId="77777777" w:rsidR="00481094" w:rsidRPr="00B370B0" w:rsidRDefault="00481094" w:rsidP="00481094">
      <w:pPr>
        <w:spacing w:after="120" w:line="240" w:lineRule="auto"/>
        <w:ind w:left="360"/>
        <w:jc w:val="both"/>
        <w:rPr>
          <w:rFonts w:cs="Arial"/>
        </w:rPr>
      </w:pPr>
      <w:r w:rsidRPr="00B370B0">
        <w:rPr>
          <w:rFonts w:cs="Arial"/>
        </w:rPr>
        <w:t xml:space="preserve">b) Jeśli podwykonawca zatrudniony będzie przez Wykonawcę na okres dłuższy niż miesiąc, rozliczenie z podwykonawcą powinno następować w okresach nie dłuższych niż okresy miesięczne. </w:t>
      </w:r>
    </w:p>
    <w:p w14:paraId="36598A2D" w14:textId="77777777" w:rsidR="00481094" w:rsidRPr="00B370B0" w:rsidRDefault="00481094" w:rsidP="00481094">
      <w:pPr>
        <w:spacing w:after="120" w:line="240" w:lineRule="auto"/>
        <w:ind w:left="360"/>
        <w:jc w:val="both"/>
        <w:rPr>
          <w:rFonts w:cs="Arial"/>
        </w:rPr>
      </w:pPr>
      <w:r w:rsidRPr="00B370B0">
        <w:rPr>
          <w:rFonts w:cs="Arial"/>
        </w:rPr>
        <w:t>c) Zamawiający ma prawo w każdym czasie zwrócić się do podwykonawcy o przedstawienie stanu rozliczeń z Wykonawcą, a podwykonawca ma obowiązek w ciągu 5 dni przedstawić stan rozliczeń.</w:t>
      </w:r>
    </w:p>
    <w:p w14:paraId="2416A37C" w14:textId="64E0BD58" w:rsidR="00481094" w:rsidRPr="00B370B0" w:rsidRDefault="00481094" w:rsidP="00481094">
      <w:pPr>
        <w:numPr>
          <w:ilvl w:val="0"/>
          <w:numId w:val="2"/>
        </w:numPr>
        <w:spacing w:after="120" w:line="240" w:lineRule="auto"/>
        <w:jc w:val="both"/>
        <w:rPr>
          <w:rFonts w:cs="Arial"/>
        </w:rPr>
      </w:pPr>
      <w:r w:rsidRPr="00B370B0">
        <w:rPr>
          <w:rFonts w:cs="Arial"/>
        </w:rPr>
        <w:t xml:space="preserve">W przypadku powierzenia podwykonawcom lub dalszym podwykonawcom prac przez Wykonawcę bez zachowania zasad opisanych w niniejszym paragrafie Umowy, Zamawiający będzie miał prawo naliczyć Wykonawcy karę umowną w wysokości </w:t>
      </w:r>
      <w:r w:rsidR="004A65A5" w:rsidRPr="00B370B0">
        <w:rPr>
          <w:rFonts w:cs="Arial"/>
        </w:rPr>
        <w:t xml:space="preserve">5% Wynagrodzenia netto </w:t>
      </w:r>
      <w:r w:rsidRPr="00B370B0">
        <w:rPr>
          <w:rFonts w:cs="Arial"/>
        </w:rPr>
        <w:t>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138A9C4C" w14:textId="77777777" w:rsidR="00481094" w:rsidRPr="00B370B0" w:rsidRDefault="00481094" w:rsidP="00481094">
      <w:pPr>
        <w:numPr>
          <w:ilvl w:val="0"/>
          <w:numId w:val="2"/>
        </w:numPr>
        <w:spacing w:after="120" w:line="240" w:lineRule="auto"/>
        <w:jc w:val="both"/>
        <w:rPr>
          <w:rFonts w:cs="Arial"/>
        </w:rPr>
      </w:pPr>
      <w:r w:rsidRPr="00B370B0">
        <w:rPr>
          <w:rFonts w:cs="Arial"/>
        </w:rPr>
        <w:t>Postanowienia powyższe stosuje się odpowiednio do umów podwykonawcy z dalszymi podwykonawcami oraz umów dalszych podwykonawców z dalszymi podwykonawcami.</w:t>
      </w:r>
    </w:p>
    <w:p w14:paraId="479AD7B1" w14:textId="77777777" w:rsidR="00481094" w:rsidRPr="00B370B0" w:rsidRDefault="00481094" w:rsidP="00481094">
      <w:pPr>
        <w:numPr>
          <w:ilvl w:val="0"/>
          <w:numId w:val="2"/>
        </w:numPr>
        <w:spacing w:after="120" w:line="240" w:lineRule="auto"/>
        <w:jc w:val="both"/>
        <w:rPr>
          <w:rFonts w:cs="Arial"/>
        </w:rPr>
      </w:pPr>
      <w:r w:rsidRPr="00B370B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1A51711A" w14:textId="77777777" w:rsidR="00481094" w:rsidRPr="00B370B0" w:rsidRDefault="00481094" w:rsidP="00481094">
      <w:pPr>
        <w:numPr>
          <w:ilvl w:val="0"/>
          <w:numId w:val="2"/>
        </w:numPr>
        <w:spacing w:after="120" w:line="240" w:lineRule="auto"/>
        <w:jc w:val="both"/>
        <w:rPr>
          <w:rFonts w:cs="Arial"/>
        </w:rPr>
      </w:pPr>
      <w:r w:rsidRPr="00B370B0">
        <w:rPr>
          <w:rFonts w:cs="Arial"/>
        </w:rPr>
        <w:t>Wykonawca zobowiązuje się przekazać Zamawiającemu oświadczenie podpisane przez jego podwykonawcę</w:t>
      </w:r>
      <w:r w:rsidR="00694501" w:rsidRPr="00B370B0">
        <w:rPr>
          <w:rFonts w:cs="Arial"/>
        </w:rPr>
        <w:t xml:space="preserve"> lub dalszego podwykonawcę</w:t>
      </w:r>
      <w:r w:rsidRPr="00B370B0">
        <w:rPr>
          <w:rFonts w:cs="Arial"/>
        </w:rPr>
        <w:t xml:space="preserve">, zawierające informacje, o których mowa w ust. 2 powyżej lub poświadczoną za zgodność z oryginałem kopię umowy </w:t>
      </w:r>
      <w:r w:rsidR="00694501" w:rsidRPr="00B370B0">
        <w:rPr>
          <w:rFonts w:cs="Arial"/>
        </w:rPr>
        <w:t xml:space="preserve">Wykonawcy z podwykonawcą lub </w:t>
      </w:r>
      <w:r w:rsidRPr="00B370B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w:t>
      </w:r>
      <w:r w:rsidRPr="00B370B0">
        <w:rPr>
          <w:rFonts w:cs="Arial"/>
        </w:rPr>
        <w:lastRenderedPageBreak/>
        <w:t xml:space="preserve">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16CB714" w14:textId="77777777" w:rsidR="00481094" w:rsidRPr="00B370B0" w:rsidRDefault="00481094" w:rsidP="00481094">
      <w:pPr>
        <w:numPr>
          <w:ilvl w:val="0"/>
          <w:numId w:val="2"/>
        </w:numPr>
        <w:spacing w:after="120" w:line="240" w:lineRule="auto"/>
        <w:jc w:val="both"/>
        <w:rPr>
          <w:rFonts w:cs="Arial"/>
        </w:rPr>
      </w:pPr>
      <w:r w:rsidRPr="00B370B0">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02B862CB" w14:textId="2D5F86E6" w:rsidR="00481094" w:rsidRPr="00B370B0" w:rsidRDefault="00481094" w:rsidP="00481094">
      <w:pPr>
        <w:numPr>
          <w:ilvl w:val="0"/>
          <w:numId w:val="2"/>
        </w:numPr>
        <w:tabs>
          <w:tab w:val="left" w:pos="284"/>
        </w:tabs>
        <w:autoSpaceDE w:val="0"/>
        <w:spacing w:after="0" w:line="240" w:lineRule="auto"/>
        <w:contextualSpacing/>
        <w:jc w:val="both"/>
        <w:rPr>
          <w:rFonts w:cs="Arial"/>
        </w:rPr>
      </w:pPr>
      <w:r w:rsidRPr="00B370B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w:t>
      </w:r>
      <w:r w:rsidR="006F2374" w:rsidRPr="00B370B0">
        <w:rPr>
          <w:rFonts w:cs="Arial"/>
        </w:rPr>
        <w:br/>
      </w:r>
      <w:r w:rsidRPr="00B370B0">
        <w:rPr>
          <w:rFonts w:cs="Arial"/>
        </w:rPr>
        <w:t xml:space="preserve">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w:t>
      </w:r>
      <w:r w:rsidR="006F2374" w:rsidRPr="00B370B0">
        <w:rPr>
          <w:rFonts w:cs="Arial"/>
        </w:rPr>
        <w:br/>
      </w:r>
      <w:r w:rsidRPr="00B370B0">
        <w:rPr>
          <w:rFonts w:cs="Arial"/>
        </w:rPr>
        <w:t xml:space="preserve">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Wykonawcy kwoty związane z realizacją Przedmiotu Umowy zostały przez Wykonawcę zapłacone, a w przypadku, gdy podwykonawcy realizują prace związane </w:t>
      </w:r>
      <w:r w:rsidR="006F2374" w:rsidRPr="00B370B0">
        <w:rPr>
          <w:rFonts w:cs="Arial"/>
        </w:rPr>
        <w:br/>
      </w:r>
      <w:r w:rsidRPr="00B370B0">
        <w:rPr>
          <w:rFonts w:cs="Arial"/>
        </w:rPr>
        <w:t xml:space="preserve">z realizacją Przedmiotu Umowy na rzecz Wykonawcy za pomocą dalszych podwykonawców, również odpowiednie oświadczenia wszystkich dalszych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w/w podwykonawców kwoty związane z realizacją Przedmiotu Umowy zostały przez w/w podwykonawców zapłacone. </w:t>
      </w:r>
    </w:p>
    <w:p w14:paraId="76B2C821" w14:textId="77777777" w:rsidR="00481094" w:rsidRPr="00B370B0" w:rsidRDefault="00481094" w:rsidP="00481094">
      <w:pPr>
        <w:numPr>
          <w:ilvl w:val="0"/>
          <w:numId w:val="2"/>
        </w:numPr>
        <w:spacing w:after="120" w:line="240" w:lineRule="auto"/>
        <w:jc w:val="both"/>
        <w:rPr>
          <w:rFonts w:cs="Arial"/>
          <w:b/>
          <w:bCs/>
        </w:rPr>
      </w:pPr>
      <w:r w:rsidRPr="00B370B0">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ust.11.</w:t>
      </w:r>
    </w:p>
    <w:p w14:paraId="43B497A5" w14:textId="3CB7F8FE" w:rsidR="00481094" w:rsidRPr="00B370B0" w:rsidRDefault="00481094" w:rsidP="00A95B01">
      <w:pPr>
        <w:pStyle w:val="Nagwek1"/>
        <w:rPr>
          <w:szCs w:val="20"/>
        </w:rPr>
      </w:pPr>
      <w:bookmarkStart w:id="65" w:name="_Toc64037122"/>
      <w:bookmarkStart w:id="66" w:name="_Toc65495304"/>
      <w:bookmarkStart w:id="67" w:name="_Toc65498613"/>
      <w:bookmarkStart w:id="68" w:name="_Toc65498658"/>
      <w:bookmarkStart w:id="69" w:name="_Toc167795040"/>
      <w:r w:rsidRPr="00B370B0">
        <w:rPr>
          <w:szCs w:val="20"/>
        </w:rPr>
        <w:t>§</w:t>
      </w:r>
      <w:r w:rsidR="0027196C" w:rsidRPr="00B370B0">
        <w:rPr>
          <w:szCs w:val="20"/>
        </w:rPr>
        <w:t>14</w:t>
      </w:r>
      <w:r w:rsidRPr="00B370B0">
        <w:rPr>
          <w:szCs w:val="20"/>
        </w:rPr>
        <w:br/>
        <w:t>Siła wyższa</w:t>
      </w:r>
      <w:bookmarkEnd w:id="65"/>
      <w:bookmarkEnd w:id="66"/>
      <w:bookmarkEnd w:id="67"/>
      <w:bookmarkEnd w:id="68"/>
      <w:bookmarkEnd w:id="69"/>
    </w:p>
    <w:p w14:paraId="74AB4A7F" w14:textId="1E6F748A"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1. Żadna ze Stron nie ponosi odpowiedzialności za niewykonanie lub nienależyte wykonanie Umowy oraz jakiekolwiek szkody spowodowane wystąpieniem zdarzenia Siły Wyższej. </w:t>
      </w:r>
    </w:p>
    <w:p w14:paraId="6A55DC40"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7AEF8134"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4. Ta ze Stron, która nie jest w stanie wywiązać się ze swoich zobowiązań z powodu działania Siły Wyższej, zobowiązana będzie do: </w:t>
      </w:r>
    </w:p>
    <w:p w14:paraId="1B3AFE3C"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b) przedstawienia na powyższe wiarygodnych dowodów w ciągu 48 (słownie: czterdziestu ośmiu) godzin od zaistnienia takiego zdarzenia; </w:t>
      </w:r>
    </w:p>
    <w:p w14:paraId="1D690F55"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pod rygorem utraty prawa do powoływania się na Siłę Wyższą. </w:t>
      </w:r>
    </w:p>
    <w:p w14:paraId="627E0033" w14:textId="09A008C9" w:rsidR="00043E28" w:rsidRPr="00B370B0" w:rsidRDefault="00043E28" w:rsidP="00620EE7">
      <w:pPr>
        <w:widowControl w:val="0"/>
        <w:tabs>
          <w:tab w:val="left" w:pos="426"/>
        </w:tabs>
        <w:suppressAutoHyphens w:val="0"/>
        <w:spacing w:after="0"/>
        <w:ind w:left="284" w:hanging="284"/>
        <w:jc w:val="both"/>
        <w:rPr>
          <w:rFonts w:cs="Arial"/>
          <w:iCs/>
        </w:rPr>
      </w:pPr>
      <w:r w:rsidRPr="00B370B0">
        <w:rPr>
          <w:rFonts w:cs="Arial"/>
          <w:color w:val="000000"/>
        </w:rPr>
        <w:t xml:space="preserve">5. Gdy działanie Siły Wyższej ustanie druga Strona powinna zostać powiadomiona o tym fakcie </w:t>
      </w:r>
      <w:r w:rsidRPr="00B370B0">
        <w:rPr>
          <w:rFonts w:cs="Arial"/>
          <w:color w:val="000000"/>
        </w:rPr>
        <w:lastRenderedPageBreak/>
        <w:t>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467509CD" w14:textId="77777777" w:rsidR="00043E28" w:rsidRPr="00B370B0" w:rsidRDefault="00043E28" w:rsidP="00620EE7">
      <w:pPr>
        <w:rPr>
          <w:rFonts w:cs="Arial"/>
        </w:rPr>
      </w:pPr>
    </w:p>
    <w:p w14:paraId="2C6685FE" w14:textId="470C9A73" w:rsidR="00481094" w:rsidRPr="00B370B0" w:rsidRDefault="00481094" w:rsidP="00A95B01">
      <w:pPr>
        <w:pStyle w:val="Nagwek1"/>
        <w:rPr>
          <w:szCs w:val="20"/>
        </w:rPr>
      </w:pPr>
      <w:bookmarkStart w:id="70" w:name="_Toc64037123"/>
      <w:bookmarkStart w:id="71" w:name="_Toc65495305"/>
      <w:bookmarkStart w:id="72" w:name="_Toc65498614"/>
      <w:bookmarkStart w:id="73" w:name="_Toc65498659"/>
      <w:bookmarkStart w:id="74" w:name="_Toc167795041"/>
      <w:r w:rsidRPr="00B370B0">
        <w:rPr>
          <w:szCs w:val="20"/>
        </w:rPr>
        <w:t>§</w:t>
      </w:r>
      <w:r w:rsidR="0027196C" w:rsidRPr="00B370B0">
        <w:rPr>
          <w:szCs w:val="20"/>
        </w:rPr>
        <w:t>15</w:t>
      </w:r>
      <w:r w:rsidRPr="00B370B0">
        <w:rPr>
          <w:szCs w:val="20"/>
        </w:rPr>
        <w:br/>
        <w:t>Gospodarka odpadami</w:t>
      </w:r>
      <w:bookmarkEnd w:id="70"/>
      <w:bookmarkEnd w:id="71"/>
      <w:bookmarkEnd w:id="72"/>
      <w:bookmarkEnd w:id="73"/>
      <w:bookmarkEnd w:id="74"/>
    </w:p>
    <w:p w14:paraId="742F3604" w14:textId="44C6E7B7" w:rsidR="00481094" w:rsidRPr="00B370B0" w:rsidRDefault="00481094" w:rsidP="00600277">
      <w:pPr>
        <w:numPr>
          <w:ilvl w:val="0"/>
          <w:numId w:val="74"/>
        </w:numPr>
        <w:spacing w:after="120" w:line="240" w:lineRule="auto"/>
        <w:ind w:left="357" w:hanging="357"/>
        <w:jc w:val="both"/>
        <w:rPr>
          <w:rFonts w:cs="Arial"/>
        </w:rPr>
      </w:pPr>
      <w:bookmarkStart w:id="75" w:name="_Toc64037124"/>
      <w:bookmarkStart w:id="76" w:name="_Toc65495306"/>
      <w:bookmarkStart w:id="77" w:name="_Toc65498615"/>
      <w:bookmarkStart w:id="78" w:name="_Toc65498660"/>
      <w:r w:rsidRPr="00B370B0">
        <w:rPr>
          <w:rFonts w:cs="Arial"/>
        </w:rPr>
        <w:t xml:space="preserve">Wykonawca jest wytwórcą odpadów powstałych w związku z realizacją Umowy w rozumieniu obowiązujących przepisów, w szczególności Ustawy z dnia 14.12.2012 r. o odpadach ( </w:t>
      </w:r>
      <w:proofErr w:type="spellStart"/>
      <w:r w:rsidRPr="00B370B0">
        <w:rPr>
          <w:rFonts w:cs="Arial"/>
        </w:rPr>
        <w:t>t.j</w:t>
      </w:r>
      <w:proofErr w:type="spellEnd"/>
      <w:r w:rsidRPr="00B370B0">
        <w:rPr>
          <w:rFonts w:cs="Arial"/>
        </w:rPr>
        <w:t xml:space="preserve">.: Dz.U </w:t>
      </w:r>
      <w:r w:rsidR="006F2374" w:rsidRPr="00B370B0">
        <w:rPr>
          <w:rFonts w:cs="Arial"/>
        </w:rPr>
        <w:br/>
      </w:r>
      <w:r w:rsidRPr="00B370B0">
        <w:rPr>
          <w:rFonts w:cs="Arial"/>
        </w:rPr>
        <w:t>z 2023 r. poz. 1587 z późn.zm.) z zastrzeżeniem, że wytwórcą i właścicielem odpadów</w:t>
      </w:r>
      <w:r w:rsidR="00ED7EDF" w:rsidRPr="00B370B0">
        <w:rPr>
          <w:rFonts w:cs="Arial"/>
        </w:rPr>
        <w:t xml:space="preserve"> typu</w:t>
      </w:r>
      <w:r w:rsidRPr="00B370B0">
        <w:rPr>
          <w:rFonts w:cs="Arial"/>
        </w:rPr>
        <w:t xml:space="preserve"> </w:t>
      </w:r>
      <w:r w:rsidR="00ED7EDF" w:rsidRPr="00B370B0">
        <w:rPr>
          <w:rFonts w:cs="Arial"/>
        </w:rPr>
        <w:t>żelazo i stal</w:t>
      </w:r>
      <w:r w:rsidRPr="00B370B0">
        <w:rPr>
          <w:rFonts w:cs="Arial"/>
        </w:rPr>
        <w:t xml:space="preserve">, jest Zamawiający. </w:t>
      </w:r>
    </w:p>
    <w:p w14:paraId="52382200" w14:textId="77777777" w:rsidR="00481094" w:rsidRPr="00B370B0" w:rsidRDefault="00481094" w:rsidP="00600277">
      <w:pPr>
        <w:numPr>
          <w:ilvl w:val="0"/>
          <w:numId w:val="74"/>
        </w:numPr>
        <w:spacing w:after="120" w:line="240" w:lineRule="auto"/>
        <w:ind w:left="357" w:hanging="357"/>
        <w:jc w:val="both"/>
        <w:rPr>
          <w:rFonts w:cs="Arial"/>
        </w:rPr>
      </w:pPr>
      <w:r w:rsidRPr="00B370B0">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77777777" w:rsidR="00481094" w:rsidRPr="00B370B0" w:rsidRDefault="00481094" w:rsidP="00600277">
      <w:pPr>
        <w:numPr>
          <w:ilvl w:val="0"/>
          <w:numId w:val="74"/>
        </w:numPr>
        <w:spacing w:after="0" w:line="240" w:lineRule="auto"/>
        <w:jc w:val="both"/>
        <w:rPr>
          <w:rFonts w:cs="Arial"/>
          <w:b/>
          <w:bCs/>
        </w:rPr>
      </w:pPr>
      <w:r w:rsidRPr="00B370B0">
        <w:rPr>
          <w:rFonts w:cs="Arial"/>
        </w:rPr>
        <w:t>Wykonawca jest zobowiązany do usunięcia we własnym zakresie i na własny koszt z terenu realizacji Przedmiotu Umowy wszelkich odpadów powstałych przy realizacji Umowy, w tym ziemi, 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600277">
      <w:pPr>
        <w:numPr>
          <w:ilvl w:val="0"/>
          <w:numId w:val="74"/>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1449AB73" w:rsidR="00F95133" w:rsidRPr="00B370B0" w:rsidRDefault="00F95133" w:rsidP="00600277">
      <w:pPr>
        <w:numPr>
          <w:ilvl w:val="0"/>
          <w:numId w:val="74"/>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7A1F01" w:rsidRPr="00B370B0">
        <w:rPr>
          <w:rFonts w:cs="Arial"/>
          <w:bCs/>
        </w:rPr>
        <w:t xml:space="preserve">14 </w:t>
      </w:r>
      <w:r w:rsidRPr="00B370B0">
        <w:rPr>
          <w:rFonts w:cs="Arial"/>
          <w:bCs/>
        </w:rPr>
        <w:t>do niniejszej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2E22ECF4" w:rsidR="00FD57BB" w:rsidRPr="00B370B0" w:rsidRDefault="00FD57BB" w:rsidP="00FD57BB">
      <w:pPr>
        <w:numPr>
          <w:ilvl w:val="0"/>
          <w:numId w:val="74"/>
        </w:numPr>
        <w:spacing w:after="0" w:line="240" w:lineRule="auto"/>
        <w:jc w:val="both"/>
        <w:rPr>
          <w:rFonts w:cs="Arial"/>
          <w:bCs/>
        </w:rPr>
      </w:pPr>
      <w:r w:rsidRPr="00B370B0">
        <w:rPr>
          <w:rFonts w:cs="Arial"/>
          <w:bCs/>
        </w:rPr>
        <w:t>Wykonawca zobowiązany jest do przewiezienia i zgromadzenia złomu na terenie Zakładu w miejscu wskazanym przez Zamawiającego.</w:t>
      </w:r>
    </w:p>
    <w:p w14:paraId="12470251" w14:textId="6BD5382A" w:rsidR="00F52CF1" w:rsidRPr="00B370B0" w:rsidRDefault="00481094" w:rsidP="00A95B01">
      <w:pPr>
        <w:pStyle w:val="Nagwek1"/>
        <w:rPr>
          <w:szCs w:val="20"/>
        </w:rPr>
      </w:pPr>
      <w:r w:rsidRPr="00B370B0">
        <w:rPr>
          <w:szCs w:val="20"/>
        </w:rPr>
        <w:t>§</w:t>
      </w:r>
      <w:r w:rsidR="0027196C" w:rsidRPr="00B370B0">
        <w:rPr>
          <w:szCs w:val="20"/>
        </w:rPr>
        <w:t>16</w:t>
      </w:r>
      <w:r w:rsidR="00926765" w:rsidRPr="00B370B0">
        <w:rPr>
          <w:szCs w:val="20"/>
        </w:rPr>
        <w:br/>
      </w:r>
      <w:r w:rsidR="000A7E86" w:rsidRPr="00B370B0">
        <w:rPr>
          <w:szCs w:val="20"/>
        </w:rPr>
        <w:t>Ochrona informacji - Tajemnica Przedsiębiorstwa</w:t>
      </w:r>
      <w:bookmarkStart w:id="79" w:name="_Toc64037125"/>
      <w:bookmarkStart w:id="80" w:name="_Toc65495307"/>
      <w:bookmarkStart w:id="81" w:name="_Toc65498616"/>
      <w:bookmarkStart w:id="82" w:name="_Toc65498661"/>
      <w:bookmarkStart w:id="83" w:name="_Toc167795042"/>
      <w:bookmarkEnd w:id="75"/>
      <w:bookmarkEnd w:id="76"/>
      <w:bookmarkEnd w:id="77"/>
      <w:bookmarkEnd w:id="78"/>
    </w:p>
    <w:p w14:paraId="493090E7" w14:textId="2710EEBA" w:rsidR="00F52CF1" w:rsidRPr="00B370B0" w:rsidRDefault="00F52CF1" w:rsidP="00600277">
      <w:pPr>
        <w:numPr>
          <w:ilvl w:val="0"/>
          <w:numId w:val="75"/>
        </w:numPr>
        <w:spacing w:after="120" w:line="240" w:lineRule="auto"/>
        <w:jc w:val="both"/>
        <w:rPr>
          <w:rFonts w:cs="Arial"/>
        </w:rPr>
      </w:pPr>
      <w:r w:rsidRPr="00B370B0">
        <w:rPr>
          <w:rFonts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t>
      </w:r>
      <w:r w:rsidR="006F2374" w:rsidRPr="00B370B0">
        <w:rPr>
          <w:rFonts w:cs="Arial"/>
        </w:rPr>
        <w:br/>
      </w:r>
      <w:r w:rsidRPr="00B370B0">
        <w:rPr>
          <w:rFonts w:cs="Arial"/>
        </w:rPr>
        <w:t xml:space="preserve">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w:t>
      </w:r>
      <w:r w:rsidR="006F2374" w:rsidRPr="00B370B0">
        <w:rPr>
          <w:rFonts w:cs="Arial"/>
        </w:rPr>
        <w:br/>
      </w:r>
      <w:r w:rsidRPr="00B370B0">
        <w:rPr>
          <w:rFonts w:cs="Arial"/>
        </w:rPr>
        <w:t>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733BF96" w14:textId="77777777" w:rsidR="00F52CF1" w:rsidRPr="00B370B0" w:rsidRDefault="00F52CF1" w:rsidP="00600277">
      <w:pPr>
        <w:numPr>
          <w:ilvl w:val="0"/>
          <w:numId w:val="75"/>
        </w:numPr>
        <w:spacing w:after="120" w:line="240" w:lineRule="auto"/>
        <w:jc w:val="both"/>
        <w:rPr>
          <w:rFonts w:cs="Arial"/>
        </w:rPr>
      </w:pPr>
      <w:r w:rsidRPr="00B370B0">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749DD3F" w14:textId="77777777"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lastRenderedPageBreak/>
        <w:t>ujawnienie lub wykorzystanie informacji jest konieczne do prawidłowego wykonania Umowy lub</w:t>
      </w:r>
    </w:p>
    <w:p w14:paraId="77B9881C" w14:textId="4FA3207F"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 xml:space="preserve">Informacje w chwili ich ujawnienia są już publicznie dostępne, a ich ujawnienie zostało dokonane przez Zamawiającego lub za jego zgodą lub w sposób inny niż poprzez niezgodne </w:t>
      </w:r>
      <w:r w:rsidR="006F2374" w:rsidRPr="00B370B0">
        <w:rPr>
          <w:rFonts w:ascii="Arial" w:hAnsi="Arial" w:cs="Arial"/>
          <w:sz w:val="20"/>
          <w:szCs w:val="20"/>
        </w:rPr>
        <w:br/>
      </w:r>
      <w:r w:rsidRPr="00B370B0">
        <w:rPr>
          <w:rFonts w:ascii="Arial" w:hAnsi="Arial" w:cs="Arial"/>
          <w:sz w:val="20"/>
          <w:szCs w:val="20"/>
        </w:rPr>
        <w:t>z prawem lub jakąkolwiek umową działanie lub zaniechanie lub</w:t>
      </w:r>
    </w:p>
    <w:p w14:paraId="23A78C4A" w14:textId="77777777"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DBDBEEF" w14:textId="40229A8D"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 xml:space="preserve">Zamawiający wyraził Wykonawcy pisemną zgodę na ujawnienie lub wykorzystanie informacji </w:t>
      </w:r>
      <w:r w:rsidR="006F2374" w:rsidRPr="00B370B0">
        <w:rPr>
          <w:rFonts w:ascii="Arial" w:hAnsi="Arial" w:cs="Arial"/>
          <w:sz w:val="20"/>
          <w:szCs w:val="20"/>
        </w:rPr>
        <w:br/>
      </w:r>
      <w:r w:rsidRPr="00B370B0">
        <w:rPr>
          <w:rFonts w:ascii="Arial" w:hAnsi="Arial" w:cs="Arial"/>
          <w:sz w:val="20"/>
          <w:szCs w:val="20"/>
        </w:rPr>
        <w:t>w określonym celu, we wskazany przez Zamawiającego sposób.</w:t>
      </w:r>
    </w:p>
    <w:p w14:paraId="2352BEAD" w14:textId="509FD84D" w:rsidR="00F52CF1" w:rsidRPr="00B370B0" w:rsidRDefault="00F52CF1" w:rsidP="00600277">
      <w:pPr>
        <w:numPr>
          <w:ilvl w:val="0"/>
          <w:numId w:val="75"/>
        </w:numPr>
        <w:spacing w:after="120" w:line="240" w:lineRule="auto"/>
        <w:jc w:val="both"/>
        <w:rPr>
          <w:rFonts w:cs="Arial"/>
        </w:rPr>
      </w:pPr>
      <w:r w:rsidRPr="00B370B0">
        <w:rPr>
          <w:rFonts w:cs="Arial"/>
        </w:rPr>
        <w:t xml:space="preserve">Wykonawca zobowiązany jest przedsięwziąć takie środki bezpieczeństwa i sposoby postępowania, jakie będą odpowiednie i wystarczające, dla zapewnienia bezpiecznego, w tym zgodnego </w:t>
      </w:r>
      <w:r w:rsidR="006F2374" w:rsidRPr="00B370B0">
        <w:rPr>
          <w:rFonts w:cs="Arial"/>
        </w:rPr>
        <w:br/>
      </w:r>
      <w:r w:rsidRPr="00B370B0">
        <w:rPr>
          <w:rFonts w:cs="Arial"/>
        </w:rPr>
        <w:t xml:space="preserve">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w:t>
      </w:r>
      <w:r w:rsidR="006F2374" w:rsidRPr="00B370B0">
        <w:rPr>
          <w:rFonts w:cs="Arial"/>
        </w:rPr>
        <w:br/>
      </w:r>
      <w:r w:rsidRPr="00B370B0">
        <w:rPr>
          <w:rFonts w:cs="Arial"/>
        </w:rPr>
        <w:t>o zaistniałych naruszeniach zasad ochrony lub nieuprawnionym ujawnieniu lub wykorzystaniu Tajemnicy Przedsiębiorstwa przetwarzanej w związku z realizacją Umowy.</w:t>
      </w:r>
    </w:p>
    <w:p w14:paraId="3869C365" w14:textId="1F39D7FE" w:rsidR="00F52CF1" w:rsidRPr="00B370B0" w:rsidRDefault="00F52CF1" w:rsidP="00600277">
      <w:pPr>
        <w:numPr>
          <w:ilvl w:val="0"/>
          <w:numId w:val="75"/>
        </w:numPr>
        <w:spacing w:after="120" w:line="240" w:lineRule="auto"/>
        <w:jc w:val="both"/>
        <w:rPr>
          <w:rFonts w:cs="Arial"/>
        </w:rPr>
      </w:pPr>
      <w:r w:rsidRPr="00B370B0">
        <w:rPr>
          <w:rFonts w:cs="Arial"/>
        </w:rPr>
        <w:t xml:space="preserve">Obowiązek zachowania w tajemnicy informacji, o których mowa w ust. 1 powyżej rozciąga się również na pracowników Wykonawcy i inne osoby, w tym w szczególności audytorów, doradców </w:t>
      </w:r>
      <w:r w:rsidR="006F2374" w:rsidRPr="00B370B0">
        <w:rPr>
          <w:rFonts w:cs="Arial"/>
        </w:rPr>
        <w:br/>
      </w:r>
      <w:r w:rsidRPr="00B370B0">
        <w:rPr>
          <w:rFonts w:cs="Arial"/>
        </w:rPr>
        <w:t>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4C79DDA5" w14:textId="77777777" w:rsidR="00F52CF1" w:rsidRPr="00B370B0" w:rsidRDefault="00F52CF1" w:rsidP="00600277">
      <w:pPr>
        <w:numPr>
          <w:ilvl w:val="0"/>
          <w:numId w:val="75"/>
        </w:numPr>
        <w:spacing w:after="120" w:line="240" w:lineRule="auto"/>
        <w:jc w:val="both"/>
        <w:rPr>
          <w:rFonts w:cs="Arial"/>
        </w:rPr>
      </w:pPr>
      <w:r w:rsidRPr="00B370B0">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A38E89E" w14:textId="77777777" w:rsidR="00F52CF1" w:rsidRPr="00B370B0" w:rsidRDefault="00F52CF1" w:rsidP="00600277">
      <w:pPr>
        <w:numPr>
          <w:ilvl w:val="0"/>
          <w:numId w:val="75"/>
        </w:numPr>
        <w:spacing w:after="120" w:line="240" w:lineRule="auto"/>
        <w:jc w:val="both"/>
        <w:rPr>
          <w:rFonts w:cs="Arial"/>
        </w:rPr>
      </w:pPr>
      <w:r w:rsidRPr="00B370B0">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440E1E4" w14:textId="77777777" w:rsidR="00F52CF1" w:rsidRPr="00B370B0" w:rsidRDefault="00F52CF1" w:rsidP="00600277">
      <w:pPr>
        <w:numPr>
          <w:ilvl w:val="0"/>
          <w:numId w:val="75"/>
        </w:numPr>
        <w:spacing w:after="120" w:line="240" w:lineRule="auto"/>
        <w:jc w:val="both"/>
        <w:rPr>
          <w:rFonts w:cs="Arial"/>
        </w:rPr>
      </w:pPr>
      <w:r w:rsidRPr="00B370B0">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7826E8A0" w14:textId="091FF2D5"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w:t>
      </w:r>
      <w:r w:rsidRPr="00B370B0">
        <w:rPr>
          <w:rFonts w:cs="Arial"/>
        </w:rPr>
        <w:lastRenderedPageBreak/>
        <w:t xml:space="preserve">odszkodowania na zasadach ogólnych, w przypadku, gdy wysokość poniesionej szkody przewyższa zastrzeżoną w niniejszej Umowie wysokość kary umownej. Powyższe nie wyłącza </w:t>
      </w:r>
      <w:r w:rsidR="006F2374" w:rsidRPr="00B370B0">
        <w:rPr>
          <w:rFonts w:cs="Arial"/>
        </w:rPr>
        <w:br/>
      </w:r>
      <w:r w:rsidRPr="00B370B0">
        <w:rPr>
          <w:rFonts w:cs="Arial"/>
        </w:rPr>
        <w:t>w żaden sposób innych sankcji i uprawnień Zamawiającego określonych w przepisach prawa, w tym w ustawie z 16 kwietnia 1993 roku - o zwalczaniu nieuczciwej konkurencji.</w:t>
      </w:r>
    </w:p>
    <w:p w14:paraId="07B74B9F" w14:textId="29B39AC4"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w:t>
      </w:r>
      <w:r w:rsidR="006F2374" w:rsidRPr="00B370B0">
        <w:rPr>
          <w:rFonts w:cs="Arial"/>
        </w:rPr>
        <w:br/>
      </w:r>
      <w:r w:rsidRPr="00B370B0">
        <w:rPr>
          <w:rFonts w:cs="Arial"/>
        </w:rPr>
        <w:t>i warunki ochrony oraz przetwarzania tych danych.</w:t>
      </w:r>
    </w:p>
    <w:p w14:paraId="1DDCD23A" w14:textId="6A450C52"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w:t>
      </w:r>
      <w:r w:rsidR="006F2374" w:rsidRPr="00B370B0">
        <w:rPr>
          <w:rFonts w:cs="Arial"/>
        </w:rPr>
        <w:br/>
      </w:r>
      <w:r w:rsidRPr="00B370B0">
        <w:rPr>
          <w:rFonts w:cs="Arial"/>
        </w:rPr>
        <w:t>z wewnętrznymi aktami Zamawiającego, którego przedmiotem będą zasady i warunki ochrony Tajemnicy Spółki Zamawiającego.</w:t>
      </w:r>
    </w:p>
    <w:p w14:paraId="3B79CF24" w14:textId="77777777" w:rsidR="00F52CF1" w:rsidRPr="00B370B0" w:rsidRDefault="00F52CF1" w:rsidP="00600277">
      <w:pPr>
        <w:numPr>
          <w:ilvl w:val="0"/>
          <w:numId w:val="75"/>
        </w:numPr>
        <w:spacing w:after="120" w:line="240" w:lineRule="auto"/>
        <w:jc w:val="both"/>
        <w:rPr>
          <w:rFonts w:cs="Arial"/>
        </w:rPr>
      </w:pPr>
      <w:r w:rsidRPr="00B370B0">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4B0C6A46" w14:textId="77777777" w:rsidR="00F52CF1" w:rsidRPr="00B370B0" w:rsidRDefault="00F52CF1" w:rsidP="00600277">
      <w:pPr>
        <w:pStyle w:val="Akapitzlist"/>
        <w:numPr>
          <w:ilvl w:val="0"/>
          <w:numId w:val="75"/>
        </w:numPr>
        <w:autoSpaceDE w:val="0"/>
        <w:spacing w:after="120"/>
        <w:jc w:val="both"/>
        <w:rPr>
          <w:rFonts w:ascii="Arial" w:hAnsi="Arial" w:cs="Arial"/>
          <w:sz w:val="20"/>
          <w:szCs w:val="20"/>
        </w:rPr>
      </w:pPr>
      <w:r w:rsidRPr="00B370B0">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3655E33C" w14:textId="77777777" w:rsidR="00891231" w:rsidRPr="00B370B0" w:rsidRDefault="00891231" w:rsidP="00600277">
      <w:pPr>
        <w:pStyle w:val="Akapitzlist"/>
        <w:numPr>
          <w:ilvl w:val="0"/>
          <w:numId w:val="75"/>
        </w:numPr>
        <w:rPr>
          <w:rFonts w:ascii="Arial" w:hAnsi="Arial" w:cs="Arial"/>
          <w:sz w:val="20"/>
          <w:szCs w:val="20"/>
        </w:rPr>
      </w:pPr>
      <w:r w:rsidRPr="00B370B0">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17FB4C8A" w14:textId="5509D290" w:rsidR="00481094" w:rsidRPr="00B370B0" w:rsidRDefault="00481094" w:rsidP="00A95B01">
      <w:pPr>
        <w:pStyle w:val="Nagwek1"/>
        <w:rPr>
          <w:szCs w:val="20"/>
        </w:rPr>
      </w:pPr>
      <w:r w:rsidRPr="00B370B0">
        <w:rPr>
          <w:szCs w:val="20"/>
        </w:rPr>
        <w:t>§</w:t>
      </w:r>
      <w:r w:rsidR="0027196C" w:rsidRPr="00B370B0">
        <w:rPr>
          <w:szCs w:val="20"/>
        </w:rPr>
        <w:t>17</w:t>
      </w:r>
      <w:r w:rsidR="00926765" w:rsidRPr="00B370B0">
        <w:rPr>
          <w:szCs w:val="20"/>
        </w:rPr>
        <w:br/>
      </w:r>
      <w:r w:rsidRPr="00B370B0">
        <w:rPr>
          <w:szCs w:val="20"/>
        </w:rPr>
        <w:t>Prawa autorskie</w:t>
      </w:r>
      <w:bookmarkEnd w:id="79"/>
      <w:bookmarkEnd w:id="80"/>
      <w:bookmarkEnd w:id="81"/>
      <w:bookmarkEnd w:id="82"/>
      <w:bookmarkEnd w:id="83"/>
    </w:p>
    <w:p w14:paraId="1EB41883" w14:textId="0E59E058" w:rsidR="00481094" w:rsidRPr="00B370B0" w:rsidRDefault="00481094" w:rsidP="00600277">
      <w:pPr>
        <w:pStyle w:val="Akapitzlist"/>
        <w:numPr>
          <w:ilvl w:val="0"/>
          <w:numId w:val="71"/>
        </w:numPr>
        <w:suppressAutoHyphens w:val="0"/>
        <w:spacing w:after="60"/>
        <w:jc w:val="both"/>
        <w:rPr>
          <w:rFonts w:ascii="Arial" w:eastAsia="Calibri" w:hAnsi="Arial" w:cs="Arial"/>
          <w:sz w:val="20"/>
          <w:szCs w:val="20"/>
          <w:lang w:eastAsia="en-US"/>
        </w:rPr>
      </w:pPr>
      <w:bookmarkStart w:id="84"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7E1D0CEA" w14:textId="77777777" w:rsidR="00481094" w:rsidRPr="00B370B0" w:rsidRDefault="00481094" w:rsidP="00600277">
      <w:pPr>
        <w:pStyle w:val="Akapitzlist"/>
        <w:numPr>
          <w:ilvl w:val="0"/>
          <w:numId w:val="71"/>
        </w:numPr>
        <w:suppressAutoHyphens w:val="0"/>
        <w:spacing w:after="6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600277">
      <w:pPr>
        <w:pStyle w:val="Akapitzlist"/>
        <w:numPr>
          <w:ilvl w:val="0"/>
          <w:numId w:val="71"/>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W związku z powyższym Wykonawca oświadcza, że wszystkie Utwory zostaną wykonane:</w:t>
      </w:r>
    </w:p>
    <w:p w14:paraId="056B8872" w14:textId="290037C2" w:rsidR="00481094" w:rsidRPr="00B370B0" w:rsidRDefault="00481094" w:rsidP="00600277">
      <w:pPr>
        <w:numPr>
          <w:ilvl w:val="1"/>
          <w:numId w:val="72"/>
        </w:numPr>
        <w:suppressAutoHyphens w:val="0"/>
        <w:spacing w:after="6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600277">
      <w:pPr>
        <w:numPr>
          <w:ilvl w:val="1"/>
          <w:numId w:val="72"/>
        </w:numPr>
        <w:suppressAutoHyphens w:val="0"/>
        <w:spacing w:after="60" w:line="240" w:lineRule="auto"/>
        <w:ind w:left="709" w:hanging="357"/>
        <w:jc w:val="both"/>
        <w:rPr>
          <w:rFonts w:eastAsia="Calibri" w:cs="Arial"/>
          <w:lang w:eastAsia="en-US"/>
        </w:rPr>
      </w:pPr>
      <w:r w:rsidRPr="00B370B0">
        <w:rPr>
          <w:rFonts w:eastAsia="Calibri" w:cs="Arial"/>
          <w:lang w:eastAsia="en-US"/>
        </w:rPr>
        <w:t xml:space="preserve">przez osoby, z którymi Wykonawcę łączy umowa cywilnoprawna, a osoby te przeniosą na Wykonawcę autorskie prawa majątkowe do Utworów i prawa zależne, a ponadto, że osoby te upoważnią Wykonawcę do wykonywania w ich imieniu autorskich praw osobistych z prawem </w:t>
      </w:r>
      <w:r w:rsidRPr="00B370B0">
        <w:rPr>
          <w:rFonts w:eastAsia="Calibri" w:cs="Arial"/>
          <w:lang w:eastAsia="en-US"/>
        </w:rPr>
        <w:lastRenderedPageBreak/>
        <w:t>udzielenia przez Wykonawcę dalszego upoważnienia do ich wykonywania przez Zamawiającego, ewentualnie osoby te zobowiążą się do niewykonywania ww. praw osobistych.</w:t>
      </w:r>
    </w:p>
    <w:p w14:paraId="7BAC21D6" w14:textId="77777777" w:rsidR="00481094" w:rsidRPr="00B370B0" w:rsidRDefault="00481094" w:rsidP="00600277">
      <w:pPr>
        <w:pStyle w:val="Akapitzlist"/>
        <w:numPr>
          <w:ilvl w:val="0"/>
          <w:numId w:val="71"/>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600277">
      <w:pPr>
        <w:numPr>
          <w:ilvl w:val="0"/>
          <w:numId w:val="71"/>
        </w:numPr>
        <w:spacing w:after="60" w:line="240" w:lineRule="auto"/>
        <w:ind w:left="357" w:hanging="357"/>
        <w:jc w:val="both"/>
        <w:rPr>
          <w:rFonts w:eastAsia="Calibri" w:cs="Arial"/>
          <w:lang w:eastAsia="en-US"/>
        </w:rPr>
      </w:pPr>
      <w:r w:rsidRPr="00B370B0">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600277">
      <w:pPr>
        <w:numPr>
          <w:ilvl w:val="0"/>
          <w:numId w:val="71"/>
        </w:numPr>
        <w:suppressAutoHyphens w:val="0"/>
        <w:spacing w:after="120" w:line="240" w:lineRule="auto"/>
        <w:jc w:val="both"/>
        <w:rPr>
          <w:rFonts w:eastAsia="Calibri" w:cs="Arial"/>
          <w:lang w:eastAsia="en-US"/>
        </w:rPr>
      </w:pPr>
      <w:r w:rsidRPr="00B370B0">
        <w:rPr>
          <w:rFonts w:eastAsia="Calibri" w:cs="Arial"/>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600277">
      <w:pPr>
        <w:widowControl w:val="0"/>
        <w:numPr>
          <w:ilvl w:val="0"/>
          <w:numId w:val="73"/>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2F4D5824"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ekstranet,  innych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sporządzania kopii Utworów, bez ograniczeń ilościowych, </w:t>
      </w:r>
    </w:p>
    <w:p w14:paraId="5B291B72" w14:textId="453B2649" w:rsidR="00481094" w:rsidRPr="00B370B0" w:rsidRDefault="00481094" w:rsidP="00600277">
      <w:pPr>
        <w:widowControl w:val="0"/>
        <w:numPr>
          <w:ilvl w:val="0"/>
          <w:numId w:val="73"/>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600277">
      <w:pPr>
        <w:numPr>
          <w:ilvl w:val="0"/>
          <w:numId w:val="73"/>
        </w:numPr>
        <w:spacing w:after="6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5B95CEF4" w:rsidR="00481094" w:rsidRPr="00B370B0" w:rsidRDefault="00481094" w:rsidP="00600277">
      <w:pPr>
        <w:numPr>
          <w:ilvl w:val="0"/>
          <w:numId w:val="71"/>
        </w:numPr>
        <w:spacing w:after="6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lastRenderedPageBreak/>
        <w:t xml:space="preserve">i zezwalania osobom trzecim na wykonywanie zależnych praw autorskich Zamawiający może przenieść na inne osoby wedle własnego uznania. </w:t>
      </w:r>
    </w:p>
    <w:p w14:paraId="44EAE1F6" w14:textId="194A37A6" w:rsidR="00481094" w:rsidRPr="00B370B0" w:rsidRDefault="00481094" w:rsidP="00600277">
      <w:pPr>
        <w:numPr>
          <w:ilvl w:val="0"/>
          <w:numId w:val="34"/>
        </w:numPr>
        <w:spacing w:after="12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xml:space="preserve">, w formie papierowej, elektronicznej </w:t>
      </w:r>
      <w:bookmarkStart w:id="85" w:name="_Hlk204852951"/>
      <w:bookmarkStart w:id="86"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5"/>
      <w:r w:rsidR="0006522D" w:rsidRPr="00B370B0">
        <w:rPr>
          <w:rFonts w:cs="Arial"/>
        </w:rPr>
        <w:t xml:space="preserve">korporacyjnego systemu </w:t>
      </w:r>
      <w:proofErr w:type="spellStart"/>
      <w:r w:rsidR="0006522D" w:rsidRPr="00B370B0">
        <w:rPr>
          <w:rFonts w:cs="Arial"/>
        </w:rPr>
        <w:t>Nextfile</w:t>
      </w:r>
      <w:proofErr w:type="spellEnd"/>
    </w:p>
    <w:bookmarkEnd w:id="86"/>
    <w:p w14:paraId="01EB8299"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600277">
      <w:pPr>
        <w:numPr>
          <w:ilvl w:val="0"/>
          <w:numId w:val="34"/>
        </w:numPr>
        <w:suppressAutoHyphens w:val="0"/>
        <w:spacing w:after="60" w:line="240" w:lineRule="auto"/>
        <w:jc w:val="both"/>
        <w:rPr>
          <w:rFonts w:eastAsia="Calibri" w:cs="Arial"/>
          <w:lang w:eastAsia="en-US"/>
        </w:rPr>
      </w:pPr>
      <w:r w:rsidRPr="00B370B0">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4"/>
    <w:p w14:paraId="1DD85680" w14:textId="7FEB52B3"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Kapitałowej  </w:t>
      </w:r>
      <w:r w:rsidR="006F2374" w:rsidRPr="00B370B0">
        <w:rPr>
          <w:rFonts w:eastAsia="Calibri" w:cs="Arial"/>
          <w:lang w:eastAsia="en-US"/>
        </w:rPr>
        <w:t xml:space="preserve">ORLEN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77777777" w:rsidR="00481094" w:rsidRPr="00B370B0" w:rsidRDefault="00481094" w:rsidP="00600277">
      <w:pPr>
        <w:numPr>
          <w:ilvl w:val="0"/>
          <w:numId w:val="34"/>
        </w:numPr>
        <w:spacing w:after="120" w:line="240" w:lineRule="auto"/>
        <w:jc w:val="both"/>
        <w:rPr>
          <w:rFonts w:cs="Arial"/>
        </w:rPr>
      </w:pPr>
      <w:r w:rsidRPr="00B370B0">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09D6A08B"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38BCEE52" w:rsidR="00481094" w:rsidRPr="00B370B0" w:rsidRDefault="00481094" w:rsidP="00600277">
      <w:pPr>
        <w:numPr>
          <w:ilvl w:val="0"/>
          <w:numId w:val="34"/>
        </w:numPr>
        <w:spacing w:after="12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niniejszej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01411F45" w14:textId="77777777" w:rsidR="00481094" w:rsidRPr="00B370B0" w:rsidRDefault="00481094" w:rsidP="00600277">
      <w:pPr>
        <w:numPr>
          <w:ilvl w:val="0"/>
          <w:numId w:val="34"/>
        </w:numPr>
        <w:spacing w:after="120" w:line="240" w:lineRule="auto"/>
        <w:jc w:val="both"/>
        <w:rPr>
          <w:rFonts w:cs="Arial"/>
        </w:rPr>
      </w:pPr>
      <w:r w:rsidRPr="00B370B0">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3A594388" w14:textId="40FD53EE" w:rsidR="00481094" w:rsidRPr="00B370B0" w:rsidRDefault="00481094" w:rsidP="00A95B01">
      <w:pPr>
        <w:pStyle w:val="Nagwek1"/>
        <w:rPr>
          <w:szCs w:val="20"/>
        </w:rPr>
      </w:pPr>
      <w:bookmarkStart w:id="87" w:name="_Toc64037126"/>
      <w:bookmarkStart w:id="88" w:name="_Toc65495308"/>
      <w:bookmarkStart w:id="89" w:name="_Toc65498617"/>
      <w:bookmarkStart w:id="90" w:name="_Toc65498662"/>
      <w:bookmarkStart w:id="91" w:name="_Toc167795043"/>
      <w:r w:rsidRPr="00B370B0">
        <w:rPr>
          <w:szCs w:val="20"/>
        </w:rPr>
        <w:t>§</w:t>
      </w:r>
      <w:r w:rsidR="0027196C" w:rsidRPr="00B370B0">
        <w:rPr>
          <w:szCs w:val="20"/>
        </w:rPr>
        <w:t>18</w:t>
      </w:r>
      <w:r w:rsidR="0084128F" w:rsidRPr="00B370B0">
        <w:rPr>
          <w:szCs w:val="20"/>
        </w:rPr>
        <w:br/>
      </w:r>
      <w:r w:rsidRPr="00B370B0">
        <w:rPr>
          <w:szCs w:val="20"/>
        </w:rPr>
        <w:t>Komunikacja zewnętrzna</w:t>
      </w:r>
      <w:bookmarkEnd w:id="87"/>
      <w:bookmarkEnd w:id="88"/>
      <w:bookmarkEnd w:id="89"/>
      <w:bookmarkEnd w:id="90"/>
      <w:bookmarkEnd w:id="91"/>
    </w:p>
    <w:p w14:paraId="0D808474" w14:textId="430F8CAB" w:rsidR="00481094" w:rsidRPr="00B370B0" w:rsidRDefault="00481094"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lastRenderedPageBreak/>
        <w:t>Obowiązek uzyskania zgody, o której mowa w ust. 1 i 2 powyżej, nie dotyczy:</w:t>
      </w:r>
    </w:p>
    <w:p w14:paraId="079C6AF4" w14:textId="77777777" w:rsidR="00694501" w:rsidRPr="00B370B0" w:rsidRDefault="00694501" w:rsidP="00600277">
      <w:pPr>
        <w:pStyle w:val="Akapitzlist"/>
        <w:numPr>
          <w:ilvl w:val="1"/>
          <w:numId w:val="34"/>
        </w:numPr>
        <w:spacing w:after="120"/>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6BFC778" w14:textId="77777777" w:rsidR="00694501" w:rsidRPr="00B370B0" w:rsidRDefault="00694501" w:rsidP="00600277">
      <w:pPr>
        <w:pStyle w:val="Akapitzlist"/>
        <w:numPr>
          <w:ilvl w:val="1"/>
          <w:numId w:val="34"/>
        </w:numPr>
        <w:spacing w:after="120"/>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6F00B275" w14:textId="46945489"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08CB2DD7" w14:textId="78739920" w:rsidR="0084128F" w:rsidRPr="00B370B0" w:rsidRDefault="0084128F" w:rsidP="00786611">
      <w:pPr>
        <w:spacing w:after="120" w:line="240" w:lineRule="auto"/>
        <w:jc w:val="both"/>
        <w:rPr>
          <w:rFonts w:cs="Arial"/>
          <w:b/>
          <w:color w:val="000000"/>
        </w:rPr>
      </w:pPr>
      <w:r w:rsidRPr="00B370B0">
        <w:rPr>
          <w:rFonts w:cs="Arial"/>
          <w:color w:val="000000"/>
        </w:rPr>
        <w:t xml:space="preserve"> </w:t>
      </w:r>
    </w:p>
    <w:p w14:paraId="1FFEDAD6" w14:textId="2A59972B" w:rsidR="0084128F" w:rsidRPr="00B370B0" w:rsidRDefault="0084128F" w:rsidP="00A95B01">
      <w:pPr>
        <w:pStyle w:val="Nagwek1"/>
        <w:rPr>
          <w:szCs w:val="20"/>
        </w:rPr>
      </w:pPr>
      <w:r w:rsidRPr="00B370B0">
        <w:rPr>
          <w:szCs w:val="20"/>
        </w:rPr>
        <w:t>§</w:t>
      </w:r>
      <w:r w:rsidR="0027196C" w:rsidRPr="00B370B0">
        <w:rPr>
          <w:szCs w:val="20"/>
        </w:rPr>
        <w:t>19</w:t>
      </w:r>
      <w:r w:rsidR="00A95B01" w:rsidRPr="00B370B0">
        <w:rPr>
          <w:szCs w:val="20"/>
        </w:rPr>
        <w:br/>
      </w:r>
      <w:r w:rsidR="00694501" w:rsidRPr="00B370B0">
        <w:rPr>
          <w:szCs w:val="20"/>
        </w:rPr>
        <w:t>Ochrona danych osobowych</w:t>
      </w:r>
    </w:p>
    <w:p w14:paraId="00026577" w14:textId="77777777" w:rsidR="00A2552E" w:rsidRPr="00B370B0" w:rsidRDefault="00A2552E" w:rsidP="00A2552E">
      <w:pPr>
        <w:numPr>
          <w:ilvl w:val="1"/>
          <w:numId w:val="77"/>
        </w:numPr>
        <w:suppressAutoHyphens w:val="0"/>
        <w:spacing w:after="0" w:line="288" w:lineRule="auto"/>
        <w:ind w:left="426" w:hanging="426"/>
        <w:jc w:val="both"/>
        <w:rPr>
          <w:rFonts w:cs="Arial"/>
          <w:lang w:eastAsia="ar-SA"/>
        </w:rPr>
      </w:pPr>
      <w:r w:rsidRPr="00B370B0">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76FB3FB3"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1FC79C15"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BBA22D" w14:textId="437BF27F"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006F2374" w:rsidRPr="00B370B0">
        <w:rPr>
          <w:rFonts w:cs="Arial"/>
        </w:rPr>
        <w:br/>
      </w:r>
      <w:r w:rsidRPr="00B370B0">
        <w:rPr>
          <w:rFonts w:cs="Arial"/>
        </w:rPr>
        <w:t>z siedzibą: ul. Elbląska 135, 80-718 Gdańsk.</w:t>
      </w:r>
    </w:p>
    <w:p w14:paraId="04497C4E"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12327BA7"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lastRenderedPageBreak/>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5BE7BCD"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Podstawą prawną przetwarzania przez ORLEN OIL Sp. z o.o. danych osobowych drugiej Strony w celach wskazanych powyżej jest:</w:t>
      </w:r>
    </w:p>
    <w:p w14:paraId="67A041E9" w14:textId="0512CD1B"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 xml:space="preserve">podjęcie działań w celu zawarcia i wykonywania Umowy (w tym m.in. identyfikacja) zgodnie </w:t>
      </w:r>
      <w:r w:rsidR="006F2374" w:rsidRPr="00B370B0">
        <w:rPr>
          <w:rFonts w:cs="Arial"/>
          <w:lang w:eastAsia="ar-SA"/>
        </w:rPr>
        <w:br/>
      </w:r>
      <w:r w:rsidRPr="00B370B0">
        <w:rPr>
          <w:rFonts w:cs="Arial"/>
          <w:lang w:eastAsia="ar-SA"/>
        </w:rPr>
        <w:t>z art. 6 ust. 1 lit. b RODO, w przypadku kiedy stroną Umowy jest osoba fizyczna,</w:t>
      </w:r>
    </w:p>
    <w:p w14:paraId="0A0D6AB4" w14:textId="77777777"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wypełnianie obowiązków prawnych ciążących na ORLEN OIL Sp. z o.o. zgodnie z art. 6 ust. 1 lit. c RODO związanych m.in. z:</w:t>
      </w:r>
    </w:p>
    <w:p w14:paraId="3FC333D0" w14:textId="77777777" w:rsidR="00A2552E" w:rsidRPr="00B370B0" w:rsidRDefault="00A2552E" w:rsidP="00A2552E">
      <w:pPr>
        <w:pStyle w:val="Akapitzlist"/>
        <w:numPr>
          <w:ilvl w:val="0"/>
          <w:numId w:val="80"/>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przepisami podatkowymi oraz przepisami o rachunkowości,</w:t>
      </w:r>
    </w:p>
    <w:p w14:paraId="3EA783C9" w14:textId="77777777" w:rsidR="00A2552E" w:rsidRPr="00B370B0" w:rsidRDefault="00A2552E" w:rsidP="00A2552E">
      <w:pPr>
        <w:pStyle w:val="Akapitzlist"/>
        <w:numPr>
          <w:ilvl w:val="0"/>
          <w:numId w:val="80"/>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realizacją żądań organów ścigania i na potrzeby postępowań sądowych, w przypadku zwrócenia się z żądaniem udostępnienia danych przez odpowiednie organy,</w:t>
      </w:r>
    </w:p>
    <w:p w14:paraId="3B778BF6" w14:textId="77777777"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 xml:space="preserve">prawnie uzasadniony interes </w:t>
      </w:r>
      <w:bookmarkStart w:id="92" w:name="_Hlk109208747"/>
      <w:r w:rsidRPr="00B370B0">
        <w:rPr>
          <w:rFonts w:cs="Arial"/>
          <w:lang w:eastAsia="ar-SA"/>
        </w:rPr>
        <w:t xml:space="preserve">ORLEN OIL </w:t>
      </w:r>
      <w:bookmarkEnd w:id="92"/>
      <w:r w:rsidRPr="00B370B0">
        <w:rPr>
          <w:rFonts w:cs="Arial"/>
          <w:lang w:eastAsia="ar-SA"/>
        </w:rPr>
        <w:t>Sp. z o.o. zgodnie z art. 6 ust. 1 lit. f RODO, w tym:</w:t>
      </w:r>
    </w:p>
    <w:p w14:paraId="74414351" w14:textId="77777777" w:rsidR="00A2552E" w:rsidRPr="00B370B0" w:rsidRDefault="00A2552E" w:rsidP="00A2552E">
      <w:pPr>
        <w:pStyle w:val="Akapitzlist"/>
        <w:numPr>
          <w:ilvl w:val="0"/>
          <w:numId w:val="81"/>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 xml:space="preserve">zawarcie i realizacja Umowy pomiędzy Stronami, </w:t>
      </w:r>
    </w:p>
    <w:p w14:paraId="06C06A4C" w14:textId="77777777" w:rsidR="00A2552E" w:rsidRPr="00B370B0" w:rsidRDefault="00A2552E" w:rsidP="00A2552E">
      <w:pPr>
        <w:pStyle w:val="Akapitzlist"/>
        <w:numPr>
          <w:ilvl w:val="0"/>
          <w:numId w:val="81"/>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1EBAA06E"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Dane osobowe otrzymane od drugiej Strony mogą być przekazywane następującym kategoriom odbiorców:</w:t>
      </w:r>
    </w:p>
    <w:p w14:paraId="78A965FD" w14:textId="77777777" w:rsidR="00A2552E" w:rsidRPr="00B370B0" w:rsidRDefault="00A2552E" w:rsidP="00A2552E">
      <w:pPr>
        <w:numPr>
          <w:ilvl w:val="0"/>
          <w:numId w:val="79"/>
        </w:numPr>
        <w:suppressAutoHyphens w:val="0"/>
        <w:spacing w:after="0" w:line="288" w:lineRule="auto"/>
        <w:ind w:left="851" w:hanging="425"/>
        <w:jc w:val="both"/>
        <w:rPr>
          <w:rFonts w:cs="Arial"/>
          <w:lang w:eastAsia="ar-SA"/>
        </w:rPr>
      </w:pPr>
      <w:r w:rsidRPr="00B370B0">
        <w:rPr>
          <w:rFonts w:cs="Arial"/>
          <w:lang w:eastAsia="ar-SA"/>
        </w:rPr>
        <w:t>podmiotom przetwarzającym dane osobowe na zlecenie ORLEN OIL Sp. z o.o., w tym m.in. obsługującym systemy informatyczne wykorzystywane na potrzeby realizacji Umowy, świadczącym usługi księgowe, archiwizacyjne, serwisowe,</w:t>
      </w:r>
    </w:p>
    <w:p w14:paraId="15BA866F" w14:textId="77777777" w:rsidR="00A2552E" w:rsidRPr="00B370B0" w:rsidRDefault="00A2552E" w:rsidP="00A2552E">
      <w:pPr>
        <w:numPr>
          <w:ilvl w:val="0"/>
          <w:numId w:val="79"/>
        </w:numPr>
        <w:suppressAutoHyphens w:val="0"/>
        <w:spacing w:after="0" w:line="288" w:lineRule="auto"/>
        <w:ind w:left="851" w:hanging="425"/>
        <w:jc w:val="both"/>
        <w:rPr>
          <w:rFonts w:cs="Arial"/>
          <w:lang w:eastAsia="ar-SA"/>
        </w:rPr>
      </w:pPr>
      <w:r w:rsidRPr="00B370B0">
        <w:rPr>
          <w:rFonts w:cs="Arial"/>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FC41CFA" w14:textId="77777777" w:rsidR="00A2552E" w:rsidRPr="00B370B0" w:rsidRDefault="00A2552E" w:rsidP="00A2552E">
      <w:pPr>
        <w:spacing w:after="0" w:line="288" w:lineRule="auto"/>
        <w:ind w:left="426"/>
        <w:jc w:val="both"/>
        <w:rPr>
          <w:rFonts w:cs="Arial"/>
          <w:lang w:eastAsia="ar-SA"/>
        </w:rPr>
      </w:pPr>
      <w:r w:rsidRPr="00B370B0">
        <w:rPr>
          <w:rFonts w:cs="Arial"/>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119875B2"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0E7DD19"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w:t>
      </w:r>
      <w:r w:rsidRPr="00B370B0">
        <w:rPr>
          <w:rFonts w:cs="Arial"/>
        </w:rPr>
        <w:t>osobowe@orlenoil.pl lub pisemnie na adres: ORLEN OIL Sp. z o.o. ul. Elbląska 135, 80-718 Gdańsk, z dopiskiem „Inspektor Ochrony Danych”.</w:t>
      </w:r>
    </w:p>
    <w:p w14:paraId="7A19BABB"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Każda osoba posiada również prawo wniesienia skargi do organu nadzorczego (w Polsce jest to Prezes Urzędu Ochrony Danych Osobowych) w przypadku uznania, że przetwarzanie danych osobowych narusza obowiązujące przepisy o ochronie danych osobowych.</w:t>
      </w:r>
    </w:p>
    <w:p w14:paraId="481D900B"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312BD66E" w14:textId="77777777" w:rsidR="00A2552E" w:rsidRPr="00B370B0" w:rsidRDefault="00A2552E" w:rsidP="00A2552E">
      <w:pPr>
        <w:numPr>
          <w:ilvl w:val="1"/>
          <w:numId w:val="77"/>
        </w:numPr>
        <w:suppressAutoHyphens w:val="0"/>
        <w:spacing w:after="0" w:line="288" w:lineRule="auto"/>
        <w:ind w:left="425" w:hanging="425"/>
        <w:jc w:val="both"/>
        <w:rPr>
          <w:rFonts w:cs="Arial"/>
          <w:b/>
          <w:lang w:eastAsia="ar-SA"/>
        </w:rPr>
      </w:pPr>
      <w:r w:rsidRPr="00B370B0">
        <w:rPr>
          <w:rFonts w:cs="Arial"/>
          <w:lang w:eastAsia="ar-SA"/>
        </w:rPr>
        <w:t>Dane osobowe nie będą profilowane i nie będą służyły zautomatyzowanemu podejmowaniu decyzji.</w:t>
      </w:r>
    </w:p>
    <w:p w14:paraId="237DBD6C" w14:textId="406FF30F" w:rsidR="00481094" w:rsidRPr="00B370B0" w:rsidRDefault="00481094" w:rsidP="00A95B01">
      <w:pPr>
        <w:pStyle w:val="Nagwek1"/>
        <w:rPr>
          <w:szCs w:val="20"/>
        </w:rPr>
      </w:pPr>
      <w:bookmarkStart w:id="93" w:name="_Toc64037131"/>
      <w:bookmarkStart w:id="94" w:name="_Toc65495313"/>
      <w:bookmarkStart w:id="95" w:name="_Toc65498619"/>
      <w:bookmarkStart w:id="96" w:name="_Toc65498664"/>
      <w:bookmarkStart w:id="97" w:name="_Toc167795044"/>
      <w:r w:rsidRPr="00B370B0">
        <w:rPr>
          <w:szCs w:val="20"/>
        </w:rPr>
        <w:lastRenderedPageBreak/>
        <w:t>§</w:t>
      </w:r>
      <w:r w:rsidR="0027196C" w:rsidRPr="00B370B0">
        <w:rPr>
          <w:szCs w:val="20"/>
        </w:rPr>
        <w:t>20</w:t>
      </w:r>
      <w:r w:rsidRPr="00B370B0">
        <w:rPr>
          <w:szCs w:val="20"/>
        </w:rPr>
        <w:br/>
        <w:t>Postanowienia końcowe</w:t>
      </w:r>
      <w:bookmarkEnd w:id="93"/>
      <w:bookmarkEnd w:id="94"/>
      <w:bookmarkEnd w:id="95"/>
      <w:bookmarkEnd w:id="96"/>
      <w:bookmarkEnd w:id="97"/>
    </w:p>
    <w:p w14:paraId="29D8AB7B" w14:textId="53494921" w:rsidR="00481094" w:rsidRPr="00B370B0" w:rsidRDefault="00481094" w:rsidP="00600277">
      <w:pPr>
        <w:numPr>
          <w:ilvl w:val="0"/>
          <w:numId w:val="35"/>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3D875121" w14:textId="77777777" w:rsidR="00620EE7" w:rsidRPr="00B370B0" w:rsidRDefault="00620EE7" w:rsidP="00620EE7">
      <w:pPr>
        <w:spacing w:after="0" w:line="240" w:lineRule="auto"/>
        <w:ind w:left="538"/>
        <w:jc w:val="both"/>
        <w:rPr>
          <w:rFonts w:cs="Arial"/>
        </w:rPr>
      </w:pPr>
    </w:p>
    <w:p w14:paraId="3D46A1EE" w14:textId="05311892" w:rsidR="006E463F" w:rsidRPr="00B370B0" w:rsidRDefault="006E463F" w:rsidP="00600277">
      <w:pPr>
        <w:pStyle w:val="Akapitzlist"/>
        <w:numPr>
          <w:ilvl w:val="0"/>
          <w:numId w:val="35"/>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509F796" w14:textId="77777777" w:rsidR="006E463F" w:rsidRPr="00B370B0" w:rsidRDefault="006E463F" w:rsidP="006E463F">
      <w:pPr>
        <w:spacing w:after="0" w:line="240" w:lineRule="auto"/>
        <w:jc w:val="both"/>
        <w:rPr>
          <w:rFonts w:cs="Arial"/>
        </w:rPr>
      </w:pPr>
    </w:p>
    <w:p w14:paraId="78375FF4" w14:textId="77777777" w:rsidR="00481094" w:rsidRPr="00B370B0" w:rsidRDefault="00481094" w:rsidP="00600277">
      <w:pPr>
        <w:numPr>
          <w:ilvl w:val="0"/>
          <w:numId w:val="35"/>
        </w:numPr>
        <w:spacing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jest </w:t>
      </w:r>
      <w:proofErr w:type="spellStart"/>
      <w:r w:rsidRPr="00B370B0">
        <w:rPr>
          <w:rFonts w:cs="Arial"/>
        </w:rPr>
        <w:t>mikroprzedsiębiorcą</w:t>
      </w:r>
      <w:proofErr w:type="spellEnd"/>
      <w:r w:rsidRPr="00B370B0">
        <w:rPr>
          <w:rFonts w:cs="Arial"/>
        </w:rPr>
        <w:t>, małym przedsiębiorcą albo średnim przedsiębiorcą w rozumieniu ustawy o przeciwdziałaniu nadmiernym opóźnieniom w transakcjach handlowych (</w:t>
      </w:r>
      <w:proofErr w:type="spellStart"/>
      <w:r w:rsidRPr="00B370B0">
        <w:rPr>
          <w:rFonts w:cs="Arial"/>
        </w:rPr>
        <w:t>t.j</w:t>
      </w:r>
      <w:proofErr w:type="spellEnd"/>
      <w:r w:rsidRPr="00B370B0">
        <w:rPr>
          <w:rFonts w:cs="Arial"/>
        </w:rPr>
        <w:t xml:space="preserve">. Dz.U. z 2023 r. poz. 711 z </w:t>
      </w:r>
      <w:proofErr w:type="spellStart"/>
      <w:r w:rsidRPr="00B370B0">
        <w:rPr>
          <w:rFonts w:cs="Arial"/>
        </w:rPr>
        <w:t>późn</w:t>
      </w:r>
      <w:proofErr w:type="spellEnd"/>
      <w:r w:rsidRPr="00B370B0">
        <w:rPr>
          <w:rFonts w:cs="Arial"/>
        </w:rPr>
        <w:t xml:space="preserve">. </w:t>
      </w:r>
      <w:proofErr w:type="spellStart"/>
      <w:r w:rsidRPr="00B370B0">
        <w:rPr>
          <w:rFonts w:cs="Arial"/>
        </w:rPr>
        <w:t>zm</w:t>
      </w:r>
      <w:proofErr w:type="spellEnd"/>
      <w:r w:rsidRPr="00B370B0">
        <w:rPr>
          <w:rFonts w:cs="Arial"/>
        </w:rPr>
        <w:t xml:space="preserve">), zastrzeżenie, o którym mowa w zdaniu pierwszym, traci moc w odniesieniu do wierzytelności, której zapłata nie nastąpiła w terminie określonym w umowie. </w:t>
      </w:r>
    </w:p>
    <w:p w14:paraId="7F68FE69" w14:textId="77777777" w:rsidR="00481094" w:rsidRPr="00B370B0" w:rsidRDefault="00481094" w:rsidP="00600277">
      <w:pPr>
        <w:numPr>
          <w:ilvl w:val="0"/>
          <w:numId w:val="35"/>
        </w:numPr>
        <w:spacing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(Dz. U. z 2023 r. poz. 711 ze zm.), </w:t>
      </w:r>
      <w:r w:rsidRPr="00B370B0">
        <w:rPr>
          <w:rFonts w:cs="Arial"/>
          <w:color w:val="2E74B5" w:themeColor="accent1" w:themeShade="BF"/>
        </w:rPr>
        <w:t xml:space="preserve">Wykonawca oświadcza, że posiada status dużego przedsiębiorcy.* </w:t>
      </w:r>
    </w:p>
    <w:p w14:paraId="79F4FC33" w14:textId="3D53258E" w:rsidR="00481094" w:rsidRPr="00B370B0" w:rsidRDefault="00481094" w:rsidP="00600277">
      <w:pPr>
        <w:numPr>
          <w:ilvl w:val="0"/>
          <w:numId w:val="35"/>
        </w:numPr>
        <w:spacing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7C2CAF" w14:textId="276D3A8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Nieważność lub bezskuteczność jakiejkolwiek części lub postanowienia niniejszej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w:t>
      </w:r>
      <w:r w:rsidR="006F2374" w:rsidRPr="00B370B0">
        <w:rPr>
          <w:rFonts w:cs="Arial"/>
          <w:color w:val="000000"/>
        </w:rPr>
        <w:br/>
      </w:r>
      <w:r w:rsidRPr="00B370B0">
        <w:rPr>
          <w:rFonts w:cs="Arial"/>
          <w:color w:val="000000"/>
        </w:rPr>
        <w:t xml:space="preserve">i wykonane tak, jakby niniejsza Umowa nie zawierała nieważnej lub bezskutecznej części lub postanowienia. </w:t>
      </w:r>
    </w:p>
    <w:p w14:paraId="24CB0EAA" w14:textId="246B0A56"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6F2374" w:rsidRPr="00B370B0">
        <w:rPr>
          <w:rFonts w:cs="Arial"/>
          <w:color w:val="000000"/>
        </w:rPr>
        <w:br/>
      </w:r>
      <w:r w:rsidRPr="00B370B0">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CFE687A" w14:textId="39784F0C"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Spory zaistniałe na tle wykonania niniejszej Umowy rozstrzygane będą w pierwszej kolejności </w:t>
      </w:r>
      <w:r w:rsidR="006F2374" w:rsidRPr="00B370B0">
        <w:rPr>
          <w:rFonts w:cs="Arial"/>
          <w:color w:val="000000"/>
        </w:rPr>
        <w:br/>
      </w:r>
      <w:r w:rsidRPr="00B370B0">
        <w:rPr>
          <w:rFonts w:cs="Arial"/>
          <w:color w:val="000000"/>
        </w:rPr>
        <w:t>w trybie polubownym; jeżeli przez okres 30 dni od dnia wszczęcia negocjacji osiągnięcie porozumienia okaże się niemożliwe – sprawę rozpozna Sąd Powszechny właściwy dla siedziby Zamawiającego.</w:t>
      </w:r>
    </w:p>
    <w:p w14:paraId="66FAC631"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Z zastrzeżeniem przypadków wyraźnie wskazanych w Umowie, wszelkie zmiany postanowień niniejszej Umowy wymagają zachowania formy pisemnej w postaci aneksu pod rygorem nieważności. </w:t>
      </w:r>
    </w:p>
    <w:p w14:paraId="3D9236A5"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W sprawach nieuregulowanych niniejszą Umową zastosowanie będą miały przepisy Kodeksu Cywilnego, Prawa Budowlanego i Prawa Autorskiego.</w:t>
      </w:r>
    </w:p>
    <w:p w14:paraId="2D47208C"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Umowę sporządzono w dwóch jednobrzmiących egzemplarzach po jednym dla każdej ze Stron.</w:t>
      </w:r>
    </w:p>
    <w:p w14:paraId="1CB87513" w14:textId="400C0975" w:rsidR="00481094" w:rsidRPr="00B370B0" w:rsidRDefault="00481094" w:rsidP="00A95B01">
      <w:pPr>
        <w:pStyle w:val="Nagwek1"/>
        <w:rPr>
          <w:szCs w:val="20"/>
        </w:rPr>
      </w:pPr>
      <w:bookmarkStart w:id="98" w:name="_Toc64037132"/>
      <w:bookmarkStart w:id="99" w:name="_Toc65495314"/>
      <w:bookmarkStart w:id="100" w:name="_Toc65498620"/>
      <w:bookmarkStart w:id="101" w:name="_Toc65498665"/>
      <w:bookmarkStart w:id="102" w:name="_Toc167795045"/>
      <w:r w:rsidRPr="00B370B0">
        <w:rPr>
          <w:szCs w:val="20"/>
        </w:rPr>
        <w:lastRenderedPageBreak/>
        <w:t>§</w:t>
      </w:r>
      <w:r w:rsidR="0027196C" w:rsidRPr="00B370B0">
        <w:rPr>
          <w:szCs w:val="20"/>
        </w:rPr>
        <w:t>21</w:t>
      </w:r>
      <w:r w:rsidRPr="00B370B0">
        <w:rPr>
          <w:szCs w:val="20"/>
        </w:rPr>
        <w:br/>
        <w:t>Załączniki</w:t>
      </w:r>
      <w:bookmarkEnd w:id="98"/>
      <w:bookmarkEnd w:id="99"/>
      <w:bookmarkEnd w:id="100"/>
      <w:bookmarkEnd w:id="101"/>
      <w:bookmarkEnd w:id="102"/>
    </w:p>
    <w:p w14:paraId="6B70280D" w14:textId="77777777" w:rsidR="00481094" w:rsidRPr="00B370B0" w:rsidRDefault="00481094" w:rsidP="00600277">
      <w:pPr>
        <w:pStyle w:val="Akapitzlist"/>
        <w:numPr>
          <w:ilvl w:val="0"/>
          <w:numId w:val="67"/>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7777777" w:rsidR="00481094" w:rsidRPr="00B370B0" w:rsidRDefault="00481094" w:rsidP="00481094">
      <w:pPr>
        <w:tabs>
          <w:tab w:val="left" w:pos="-720"/>
        </w:tabs>
        <w:spacing w:after="0" w:line="240" w:lineRule="auto"/>
        <w:ind w:left="360"/>
        <w:jc w:val="both"/>
        <w:rPr>
          <w:rFonts w:cs="Arial"/>
        </w:rPr>
      </w:pPr>
      <w:r w:rsidRPr="00B370B0">
        <w:rPr>
          <w:rFonts w:cs="Arial"/>
        </w:rPr>
        <w:t>Numer i nazwa załącznika</w:t>
      </w:r>
    </w:p>
    <w:p w14:paraId="24F9EC43" w14:textId="77777777" w:rsidR="00481094" w:rsidRPr="00B370B0" w:rsidRDefault="00481094" w:rsidP="00481094">
      <w:pPr>
        <w:tabs>
          <w:tab w:val="left" w:pos="-720"/>
        </w:tabs>
        <w:spacing w:after="0" w:line="240" w:lineRule="auto"/>
        <w:ind w:left="360"/>
        <w:jc w:val="both"/>
        <w:rPr>
          <w:rFonts w:cs="Arial"/>
        </w:rPr>
      </w:pPr>
    </w:p>
    <w:tbl>
      <w:tblPr>
        <w:tblW w:w="8558"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4"/>
        <w:gridCol w:w="6804"/>
      </w:tblGrid>
      <w:tr w:rsidR="00481094" w:rsidRPr="00B370B0" w14:paraId="0BA73EE8" w14:textId="77777777" w:rsidTr="00F26524">
        <w:trPr>
          <w:trHeight w:val="264"/>
        </w:trPr>
        <w:tc>
          <w:tcPr>
            <w:tcW w:w="1754"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t>Nr załącznika</w:t>
            </w:r>
          </w:p>
        </w:tc>
        <w:tc>
          <w:tcPr>
            <w:tcW w:w="6804" w:type="dxa"/>
            <w:shd w:val="clear" w:color="auto" w:fill="auto"/>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26524">
        <w:tc>
          <w:tcPr>
            <w:tcW w:w="1754"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6804" w:type="dxa"/>
            <w:shd w:val="clear" w:color="auto" w:fill="auto"/>
          </w:tcPr>
          <w:p w14:paraId="6A5B33CC" w14:textId="77777777"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26524">
        <w:tc>
          <w:tcPr>
            <w:tcW w:w="1754"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6804" w:type="dxa"/>
            <w:shd w:val="clear" w:color="auto" w:fill="auto"/>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26524">
        <w:tc>
          <w:tcPr>
            <w:tcW w:w="1754"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6804" w:type="dxa"/>
            <w:shd w:val="clear" w:color="auto" w:fill="auto"/>
          </w:tcPr>
          <w:p w14:paraId="24484140" w14:textId="77777777" w:rsidR="00481094" w:rsidRPr="00B370B0" w:rsidRDefault="00481094" w:rsidP="00481094">
            <w:pPr>
              <w:spacing w:after="0" w:line="240" w:lineRule="auto"/>
              <w:rPr>
                <w:rFonts w:cs="Arial"/>
              </w:rPr>
            </w:pPr>
            <w:r w:rsidRPr="00B370B0">
              <w:rPr>
                <w:rFonts w:cs="Arial"/>
              </w:rPr>
              <w:t>Zakres rzeczowo – finansowy</w:t>
            </w:r>
          </w:p>
        </w:tc>
      </w:tr>
      <w:tr w:rsidR="00481094" w:rsidRPr="00B370B0" w14:paraId="7B8C9DCA" w14:textId="77777777" w:rsidTr="00F26524">
        <w:tc>
          <w:tcPr>
            <w:tcW w:w="1754"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6804" w:type="dxa"/>
            <w:shd w:val="clear" w:color="auto" w:fill="auto"/>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26524">
        <w:tc>
          <w:tcPr>
            <w:tcW w:w="1754"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6804" w:type="dxa"/>
            <w:shd w:val="clear" w:color="auto" w:fill="auto"/>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26524">
        <w:tc>
          <w:tcPr>
            <w:tcW w:w="1754"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6804" w:type="dxa"/>
            <w:shd w:val="clear" w:color="auto" w:fill="auto"/>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26524">
        <w:tc>
          <w:tcPr>
            <w:tcW w:w="1754"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6804" w:type="dxa"/>
            <w:shd w:val="clear" w:color="auto" w:fill="auto"/>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26524">
        <w:tc>
          <w:tcPr>
            <w:tcW w:w="1754"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6804" w:type="dxa"/>
            <w:shd w:val="clear" w:color="auto" w:fill="auto"/>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26524">
        <w:tc>
          <w:tcPr>
            <w:tcW w:w="1754"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6804" w:type="dxa"/>
            <w:shd w:val="clear" w:color="auto" w:fill="auto"/>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481094" w:rsidRPr="00B370B0" w14:paraId="4A333C5F" w14:textId="77777777" w:rsidTr="00F26524">
        <w:tc>
          <w:tcPr>
            <w:tcW w:w="1754" w:type="dxa"/>
          </w:tcPr>
          <w:p w14:paraId="2CB6C8FD" w14:textId="77777777" w:rsidR="00481094" w:rsidRPr="00B370B0" w:rsidRDefault="00481094" w:rsidP="00481094">
            <w:pPr>
              <w:spacing w:after="0" w:line="240" w:lineRule="auto"/>
              <w:rPr>
                <w:rFonts w:cs="Arial"/>
              </w:rPr>
            </w:pPr>
            <w:r w:rsidRPr="00B370B0">
              <w:rPr>
                <w:rFonts w:cs="Arial"/>
              </w:rPr>
              <w:t>Załącznik nr 5</w:t>
            </w:r>
          </w:p>
        </w:tc>
        <w:tc>
          <w:tcPr>
            <w:tcW w:w="6804" w:type="dxa"/>
            <w:shd w:val="clear" w:color="auto" w:fill="auto"/>
          </w:tcPr>
          <w:p w14:paraId="7B49684D" w14:textId="77777777" w:rsidR="00481094" w:rsidRPr="00B370B0" w:rsidRDefault="00481094" w:rsidP="00481094">
            <w:pPr>
              <w:spacing w:after="0" w:line="240" w:lineRule="auto"/>
              <w:rPr>
                <w:rFonts w:cs="Arial"/>
              </w:rPr>
            </w:pPr>
            <w:r w:rsidRPr="00B370B0">
              <w:rPr>
                <w:rFonts w:cs="Arial"/>
              </w:rPr>
              <w:t>Zobowiązania Zamawiającego</w:t>
            </w:r>
          </w:p>
        </w:tc>
      </w:tr>
      <w:tr w:rsidR="00481094" w:rsidRPr="00B370B0" w14:paraId="78B8D379" w14:textId="77777777" w:rsidTr="00F26524">
        <w:tc>
          <w:tcPr>
            <w:tcW w:w="1754" w:type="dxa"/>
          </w:tcPr>
          <w:p w14:paraId="2A9FDFA8" w14:textId="77777777" w:rsidR="00481094" w:rsidRPr="00B370B0" w:rsidRDefault="00481094" w:rsidP="00481094">
            <w:pPr>
              <w:spacing w:after="0" w:line="240" w:lineRule="auto"/>
              <w:rPr>
                <w:rFonts w:cs="Arial"/>
              </w:rPr>
            </w:pPr>
            <w:r w:rsidRPr="00B370B0">
              <w:rPr>
                <w:rFonts w:cs="Arial"/>
              </w:rPr>
              <w:t>Załącznik nr 6</w:t>
            </w:r>
          </w:p>
        </w:tc>
        <w:tc>
          <w:tcPr>
            <w:tcW w:w="6804" w:type="dxa"/>
            <w:shd w:val="clear" w:color="auto" w:fill="auto"/>
          </w:tcPr>
          <w:p w14:paraId="5253ED06" w14:textId="77777777" w:rsidR="00481094" w:rsidRPr="00B370B0" w:rsidRDefault="00481094" w:rsidP="00481094">
            <w:pPr>
              <w:spacing w:after="0" w:line="240" w:lineRule="auto"/>
              <w:rPr>
                <w:rFonts w:cs="Arial"/>
              </w:rPr>
            </w:pPr>
            <w:r w:rsidRPr="00B370B0">
              <w:rPr>
                <w:rFonts w:cs="Arial"/>
              </w:rPr>
              <w:t>Harmonogram</w:t>
            </w:r>
          </w:p>
        </w:tc>
      </w:tr>
      <w:tr w:rsidR="00481094" w:rsidRPr="00B370B0" w14:paraId="426531B1" w14:textId="77777777" w:rsidTr="00F26524">
        <w:tc>
          <w:tcPr>
            <w:tcW w:w="1754" w:type="dxa"/>
          </w:tcPr>
          <w:p w14:paraId="6595B00E" w14:textId="77777777" w:rsidR="00481094" w:rsidRPr="00B370B0" w:rsidRDefault="00481094" w:rsidP="00481094">
            <w:pPr>
              <w:spacing w:after="0" w:line="240" w:lineRule="auto"/>
              <w:rPr>
                <w:rFonts w:cs="Arial"/>
              </w:rPr>
            </w:pPr>
            <w:r w:rsidRPr="00B370B0">
              <w:rPr>
                <w:rFonts w:cs="Arial"/>
              </w:rPr>
              <w:t>Załącznik nr 7</w:t>
            </w:r>
          </w:p>
        </w:tc>
        <w:tc>
          <w:tcPr>
            <w:tcW w:w="6804" w:type="dxa"/>
            <w:shd w:val="clear" w:color="auto" w:fill="auto"/>
          </w:tcPr>
          <w:p w14:paraId="3A9006E4" w14:textId="77777777" w:rsidR="00481094" w:rsidRPr="00B370B0" w:rsidRDefault="00481094" w:rsidP="00481094">
            <w:pPr>
              <w:spacing w:after="0" w:line="240" w:lineRule="auto"/>
              <w:rPr>
                <w:rFonts w:cs="Arial"/>
              </w:rPr>
            </w:pPr>
            <w:r w:rsidRPr="00B370B0">
              <w:rPr>
                <w:rFonts w:cs="Arial"/>
              </w:rPr>
              <w:t>Warunki świadczenia Opieki Serwisowej w okresie Gwarancji</w:t>
            </w:r>
          </w:p>
        </w:tc>
      </w:tr>
      <w:tr w:rsidR="00481094" w:rsidRPr="00B370B0" w14:paraId="1E0D3825" w14:textId="77777777" w:rsidTr="00F26524">
        <w:tc>
          <w:tcPr>
            <w:tcW w:w="1754" w:type="dxa"/>
          </w:tcPr>
          <w:p w14:paraId="6F94526E" w14:textId="5B57B4AA"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8</w:t>
            </w:r>
          </w:p>
        </w:tc>
        <w:tc>
          <w:tcPr>
            <w:tcW w:w="6804" w:type="dxa"/>
            <w:shd w:val="clear" w:color="auto" w:fill="auto"/>
          </w:tcPr>
          <w:p w14:paraId="282B3E99" w14:textId="77777777" w:rsidR="00481094" w:rsidRPr="00B370B0" w:rsidRDefault="00481094" w:rsidP="00481094">
            <w:pPr>
              <w:spacing w:after="0" w:line="240" w:lineRule="auto"/>
              <w:rPr>
                <w:rFonts w:cs="Arial"/>
              </w:rPr>
            </w:pPr>
            <w:r w:rsidRPr="00B370B0">
              <w:rPr>
                <w:rFonts w:cs="Arial"/>
              </w:rPr>
              <w:t>Aktualna Polisa OC Wykonawcy</w:t>
            </w:r>
          </w:p>
        </w:tc>
      </w:tr>
      <w:tr w:rsidR="00481094" w:rsidRPr="00B370B0" w14:paraId="08472534" w14:textId="77777777" w:rsidTr="00F26524">
        <w:tc>
          <w:tcPr>
            <w:tcW w:w="1754" w:type="dxa"/>
          </w:tcPr>
          <w:p w14:paraId="7C2F9EA2" w14:textId="6518B0E0"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9a</w:t>
            </w:r>
          </w:p>
        </w:tc>
        <w:tc>
          <w:tcPr>
            <w:tcW w:w="6804" w:type="dxa"/>
            <w:shd w:val="clear" w:color="auto" w:fill="auto"/>
          </w:tcPr>
          <w:p w14:paraId="49E599B9" w14:textId="77777777" w:rsidR="00481094" w:rsidRPr="00B370B0" w:rsidRDefault="00481094" w:rsidP="00481094">
            <w:pPr>
              <w:spacing w:after="0" w:line="240" w:lineRule="auto"/>
              <w:rPr>
                <w:rFonts w:cs="Arial"/>
              </w:rPr>
            </w:pPr>
            <w:r w:rsidRPr="00B370B0">
              <w:rPr>
                <w:rFonts w:cs="Arial"/>
              </w:rPr>
              <w:t>Wzór Oświadczenie Podwykonawcy</w:t>
            </w:r>
          </w:p>
        </w:tc>
      </w:tr>
      <w:tr w:rsidR="00481094" w:rsidRPr="00B370B0" w14:paraId="2B6A7C22" w14:textId="77777777" w:rsidTr="00F26524">
        <w:tc>
          <w:tcPr>
            <w:tcW w:w="1754" w:type="dxa"/>
          </w:tcPr>
          <w:p w14:paraId="2C6AEAF2" w14:textId="58B5727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9b</w:t>
            </w:r>
          </w:p>
        </w:tc>
        <w:tc>
          <w:tcPr>
            <w:tcW w:w="6804" w:type="dxa"/>
            <w:shd w:val="clear" w:color="auto" w:fill="auto"/>
          </w:tcPr>
          <w:p w14:paraId="1CC42274" w14:textId="77777777" w:rsidR="00481094" w:rsidRPr="00B370B0" w:rsidRDefault="00481094" w:rsidP="00481094">
            <w:pPr>
              <w:spacing w:after="0" w:line="240" w:lineRule="auto"/>
              <w:rPr>
                <w:rFonts w:cs="Arial"/>
              </w:rPr>
            </w:pPr>
            <w:r w:rsidRPr="00B370B0">
              <w:rPr>
                <w:rFonts w:cs="Arial"/>
              </w:rPr>
              <w:t>Wzór Oświadczenia końcowego Wykonawcy</w:t>
            </w:r>
          </w:p>
        </w:tc>
      </w:tr>
      <w:tr w:rsidR="00481094" w:rsidRPr="00B370B0" w14:paraId="64772B8C" w14:textId="77777777" w:rsidTr="00F26524">
        <w:tc>
          <w:tcPr>
            <w:tcW w:w="1754" w:type="dxa"/>
          </w:tcPr>
          <w:p w14:paraId="2F28DC79" w14:textId="076E8F2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10</w:t>
            </w:r>
          </w:p>
        </w:tc>
        <w:tc>
          <w:tcPr>
            <w:tcW w:w="6804" w:type="dxa"/>
            <w:shd w:val="clear" w:color="auto" w:fill="auto"/>
          </w:tcPr>
          <w:p w14:paraId="4D9EE9AB" w14:textId="77777777" w:rsidR="00481094" w:rsidRPr="00B370B0" w:rsidDel="00031356" w:rsidRDefault="00481094" w:rsidP="00481094">
            <w:pPr>
              <w:spacing w:after="0" w:line="240" w:lineRule="auto"/>
              <w:rPr>
                <w:rFonts w:cs="Arial"/>
              </w:rPr>
            </w:pPr>
            <w:r w:rsidRPr="00B370B0">
              <w:rPr>
                <w:rFonts w:cs="Arial"/>
              </w:rPr>
              <w:t>Klauzula MAR</w:t>
            </w:r>
          </w:p>
        </w:tc>
      </w:tr>
      <w:tr w:rsidR="00481094" w:rsidRPr="00B370B0" w14:paraId="1387A879" w14:textId="77777777" w:rsidTr="00F26524">
        <w:tc>
          <w:tcPr>
            <w:tcW w:w="1754" w:type="dxa"/>
          </w:tcPr>
          <w:p w14:paraId="4ACE7F50" w14:textId="71EE7805"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11</w:t>
            </w:r>
          </w:p>
        </w:tc>
        <w:tc>
          <w:tcPr>
            <w:tcW w:w="6804" w:type="dxa"/>
            <w:shd w:val="clear" w:color="auto" w:fill="auto"/>
          </w:tcPr>
          <w:p w14:paraId="6EF6F7A7" w14:textId="77777777" w:rsidR="00481094" w:rsidRPr="00B370B0" w:rsidRDefault="00481094" w:rsidP="00481094">
            <w:pPr>
              <w:spacing w:after="0" w:line="240" w:lineRule="auto"/>
              <w:rPr>
                <w:rFonts w:cs="Arial"/>
              </w:rPr>
            </w:pPr>
            <w:r w:rsidRPr="00B370B0">
              <w:rPr>
                <w:rFonts w:cs="Arial"/>
              </w:rPr>
              <w:t>Klauzula antykorupcyjna</w:t>
            </w:r>
          </w:p>
        </w:tc>
      </w:tr>
      <w:tr w:rsidR="00481094" w:rsidRPr="00B370B0" w14:paraId="28090838" w14:textId="77777777" w:rsidTr="00F26524">
        <w:tc>
          <w:tcPr>
            <w:tcW w:w="1754" w:type="dxa"/>
          </w:tcPr>
          <w:p w14:paraId="5656E586" w14:textId="551EB743" w:rsidR="00481094" w:rsidRPr="00B370B0" w:rsidRDefault="004873C7" w:rsidP="0027196C">
            <w:pPr>
              <w:spacing w:after="0" w:line="240" w:lineRule="auto"/>
              <w:rPr>
                <w:rFonts w:cs="Arial"/>
              </w:rPr>
            </w:pPr>
            <w:r w:rsidRPr="00B370B0">
              <w:rPr>
                <w:rFonts w:cs="Arial"/>
              </w:rPr>
              <w:t xml:space="preserve">Załącznik nr </w:t>
            </w:r>
            <w:r w:rsidR="0027196C" w:rsidRPr="00B370B0">
              <w:rPr>
                <w:rFonts w:cs="Arial"/>
              </w:rPr>
              <w:t>12</w:t>
            </w:r>
          </w:p>
        </w:tc>
        <w:tc>
          <w:tcPr>
            <w:tcW w:w="6804" w:type="dxa"/>
            <w:shd w:val="clear" w:color="auto" w:fill="auto"/>
          </w:tcPr>
          <w:p w14:paraId="5EB02F07" w14:textId="77777777" w:rsidR="00481094" w:rsidRPr="00B370B0" w:rsidRDefault="00481094" w:rsidP="00481094">
            <w:pPr>
              <w:spacing w:after="0" w:line="240" w:lineRule="auto"/>
              <w:rPr>
                <w:rFonts w:cs="Arial"/>
              </w:rPr>
            </w:pPr>
            <w:r w:rsidRPr="00B370B0">
              <w:rPr>
                <w:rFonts w:cs="Arial"/>
              </w:rPr>
              <w:t>Klauzula sankcyjna</w:t>
            </w:r>
          </w:p>
        </w:tc>
      </w:tr>
      <w:tr w:rsidR="0027196C" w:rsidRPr="00B370B0" w14:paraId="66342476" w14:textId="77777777" w:rsidTr="00F26524">
        <w:tc>
          <w:tcPr>
            <w:tcW w:w="1754" w:type="dxa"/>
          </w:tcPr>
          <w:p w14:paraId="0E44DE6B" w14:textId="10F90F4C" w:rsidR="0027196C" w:rsidRPr="00B370B0" w:rsidRDefault="0027196C" w:rsidP="0027196C">
            <w:pPr>
              <w:spacing w:after="0" w:line="240" w:lineRule="auto"/>
              <w:rPr>
                <w:rFonts w:cs="Arial"/>
              </w:rPr>
            </w:pPr>
            <w:r w:rsidRPr="00B370B0">
              <w:rPr>
                <w:rFonts w:cs="Arial"/>
              </w:rPr>
              <w:t>Załącznik nr 13</w:t>
            </w:r>
          </w:p>
        </w:tc>
        <w:tc>
          <w:tcPr>
            <w:tcW w:w="6804" w:type="dxa"/>
            <w:shd w:val="clear" w:color="auto" w:fill="auto"/>
          </w:tcPr>
          <w:p w14:paraId="031560ED" w14:textId="4EAED2CB" w:rsidR="0027196C" w:rsidRPr="00B370B0" w:rsidRDefault="0027196C" w:rsidP="00481094">
            <w:pPr>
              <w:spacing w:after="0" w:line="240" w:lineRule="auto"/>
              <w:rPr>
                <w:rFonts w:cs="Arial"/>
              </w:rPr>
            </w:pPr>
            <w:r w:rsidRPr="00B370B0">
              <w:rPr>
                <w:rFonts w:cs="Arial"/>
              </w:rPr>
              <w:t>Porozumienie w sprawie przesyłania faktur w formie elektronicznej</w:t>
            </w:r>
          </w:p>
        </w:tc>
      </w:tr>
      <w:tr w:rsidR="0027196C" w:rsidRPr="00B370B0" w14:paraId="6FCAFF44" w14:textId="77777777" w:rsidTr="00F26524">
        <w:tc>
          <w:tcPr>
            <w:tcW w:w="1754" w:type="dxa"/>
          </w:tcPr>
          <w:p w14:paraId="74B40767" w14:textId="3CCCFA93" w:rsidR="0027196C" w:rsidRPr="00B370B0" w:rsidRDefault="0027196C" w:rsidP="0027196C">
            <w:pPr>
              <w:spacing w:after="0" w:line="240" w:lineRule="auto"/>
              <w:rPr>
                <w:rFonts w:cs="Arial"/>
              </w:rPr>
            </w:pPr>
            <w:r w:rsidRPr="00B370B0">
              <w:rPr>
                <w:rFonts w:cs="Arial"/>
              </w:rPr>
              <w:t>Załącznik nr 14</w:t>
            </w:r>
          </w:p>
        </w:tc>
        <w:tc>
          <w:tcPr>
            <w:tcW w:w="6804" w:type="dxa"/>
            <w:shd w:val="clear" w:color="auto" w:fill="auto"/>
          </w:tcPr>
          <w:p w14:paraId="398CF620" w14:textId="77A61F75" w:rsidR="0027196C" w:rsidRPr="00B370B0" w:rsidRDefault="0027196C" w:rsidP="0027196C">
            <w:pPr>
              <w:spacing w:after="0" w:line="240" w:lineRule="auto"/>
              <w:rPr>
                <w:rFonts w:cs="Arial"/>
              </w:rPr>
            </w:pPr>
            <w:r w:rsidRPr="00B370B0">
              <w:rPr>
                <w:rFonts w:cs="Arial"/>
              </w:rPr>
              <w:t>Wzór zestawienia odpadów powstałych podczas realizacji Umowy</w:t>
            </w:r>
          </w:p>
        </w:tc>
      </w:tr>
    </w:tbl>
    <w:p w14:paraId="7D8D1CAA" w14:textId="77777777" w:rsidR="00481094" w:rsidRPr="00B370B0" w:rsidRDefault="00481094" w:rsidP="00481094">
      <w:pPr>
        <w:spacing w:after="0" w:line="240" w:lineRule="auto"/>
        <w:jc w:val="both"/>
        <w:rPr>
          <w:rFonts w:cs="Arial"/>
          <w:bCs/>
        </w:rPr>
      </w:pPr>
    </w:p>
    <w:p w14:paraId="29919B2C" w14:textId="77777777" w:rsidR="00142519" w:rsidRPr="00B370B0" w:rsidRDefault="00142519" w:rsidP="00142519">
      <w:pPr>
        <w:pStyle w:val="Akapitzlist"/>
        <w:tabs>
          <w:tab w:val="left" w:pos="-720"/>
        </w:tabs>
        <w:jc w:val="both"/>
        <w:rPr>
          <w:rFonts w:ascii="Arial" w:hAnsi="Arial" w:cs="Arial"/>
          <w:sz w:val="20"/>
          <w:szCs w:val="20"/>
        </w:rPr>
      </w:pPr>
    </w:p>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600277">
      <w:pPr>
        <w:pStyle w:val="Akapitzlist"/>
        <w:numPr>
          <w:ilvl w:val="0"/>
          <w:numId w:val="67"/>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shd w:val="clear" w:color="auto" w:fill="auto"/>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shd w:val="clear" w:color="auto" w:fill="auto"/>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shd w:val="clear" w:color="auto" w:fill="auto"/>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shd w:val="clear" w:color="auto" w:fill="auto"/>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shd w:val="clear" w:color="auto" w:fill="auto"/>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shd w:val="clear" w:color="auto" w:fill="auto"/>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Pr="00B370B0" w:rsidRDefault="00F95133" w:rsidP="00F95133">
      <w:pPr>
        <w:pStyle w:val="Nagwek2"/>
        <w:rPr>
          <w:szCs w:val="20"/>
        </w:rPr>
      </w:pPr>
      <w:bookmarkStart w:id="103" w:name="_Toc65498621"/>
      <w:bookmarkStart w:id="104" w:name="_Toc65498666"/>
      <w:bookmarkStart w:id="105" w:name="_Toc167795046"/>
      <w:r w:rsidRPr="00B370B0">
        <w:rPr>
          <w:szCs w:val="20"/>
        </w:rPr>
        <w:lastRenderedPageBreak/>
        <w:t>Załącznik nr 1</w:t>
      </w:r>
      <w:r w:rsidRPr="00B370B0">
        <w:rPr>
          <w:szCs w:val="20"/>
        </w:rPr>
        <w:br/>
      </w:r>
      <w:r w:rsidR="00481094" w:rsidRPr="00B370B0">
        <w:rPr>
          <w:szCs w:val="20"/>
        </w:rPr>
        <w:t>Przedmiot Umowy</w:t>
      </w:r>
      <w:bookmarkEnd w:id="103"/>
      <w:bookmarkEnd w:id="104"/>
      <w:bookmarkEnd w:id="105"/>
    </w:p>
    <w:p w14:paraId="33344FEE" w14:textId="77777777" w:rsidR="00B370B0" w:rsidRPr="00B370B0" w:rsidRDefault="00B370B0" w:rsidP="00B370B0">
      <w:pPr>
        <w:numPr>
          <w:ilvl w:val="0"/>
          <w:numId w:val="94"/>
        </w:numPr>
        <w:suppressAutoHyphens w:val="0"/>
        <w:spacing w:before="360" w:after="240" w:line="240" w:lineRule="auto"/>
        <w:ind w:left="357" w:hanging="357"/>
        <w:rPr>
          <w:rFonts w:cs="Arial"/>
          <w:b/>
          <w:u w:val="single"/>
        </w:rPr>
      </w:pPr>
      <w:bookmarkStart w:id="106" w:name="_Toc65498622"/>
      <w:bookmarkStart w:id="107" w:name="_Toc65498667"/>
      <w:bookmarkStart w:id="108" w:name="_Toc167795047"/>
      <w:r w:rsidRPr="00B370B0">
        <w:rPr>
          <w:rFonts w:cs="Arial"/>
          <w:b/>
          <w:u w:val="single"/>
        </w:rPr>
        <w:t>Wstęp</w:t>
      </w:r>
    </w:p>
    <w:p w14:paraId="78EB3B0B" w14:textId="77777777" w:rsidR="00B370B0" w:rsidRPr="00B370B0" w:rsidRDefault="00B370B0" w:rsidP="00B370B0">
      <w:pPr>
        <w:ind w:left="284"/>
        <w:jc w:val="both"/>
        <w:rPr>
          <w:rFonts w:cs="Arial"/>
        </w:rPr>
      </w:pPr>
      <w:r w:rsidRPr="00B370B0">
        <w:rPr>
          <w:rFonts w:cs="Arial"/>
        </w:rPr>
        <w:t>Przedmiotem postępowania jest odtworzenie instalacji do produkcji roztworów wiskozatorów.</w:t>
      </w:r>
    </w:p>
    <w:p w14:paraId="7345102D" w14:textId="77777777" w:rsidR="00B370B0" w:rsidRPr="00B370B0" w:rsidRDefault="00B370B0" w:rsidP="00B370B0">
      <w:pPr>
        <w:ind w:left="357"/>
        <w:jc w:val="both"/>
        <w:rPr>
          <w:rFonts w:cs="Arial"/>
        </w:rPr>
      </w:pPr>
    </w:p>
    <w:p w14:paraId="3B8A7FDD" w14:textId="77777777" w:rsidR="00B370B0" w:rsidRPr="00B370B0" w:rsidRDefault="00B370B0" w:rsidP="00B370B0">
      <w:pPr>
        <w:pStyle w:val="Akapitzlist"/>
        <w:numPr>
          <w:ilvl w:val="0"/>
          <w:numId w:val="94"/>
        </w:numPr>
        <w:suppressAutoHyphens w:val="0"/>
        <w:jc w:val="both"/>
        <w:rPr>
          <w:rFonts w:ascii="Arial" w:hAnsi="Arial" w:cs="Arial"/>
          <w:b/>
          <w:bCs/>
          <w:sz w:val="20"/>
          <w:szCs w:val="20"/>
        </w:rPr>
      </w:pPr>
      <w:r w:rsidRPr="00B370B0">
        <w:rPr>
          <w:rFonts w:ascii="Arial" w:hAnsi="Arial" w:cs="Arial"/>
          <w:b/>
          <w:bCs/>
          <w:sz w:val="20"/>
          <w:szCs w:val="20"/>
          <w:u w:val="single"/>
        </w:rPr>
        <w:t>Informacje o przetargu</w:t>
      </w:r>
    </w:p>
    <w:p w14:paraId="4B582251" w14:textId="77777777" w:rsidR="00B370B0" w:rsidRPr="00B370B0" w:rsidRDefault="00B370B0" w:rsidP="00B370B0">
      <w:pPr>
        <w:pStyle w:val="Akapitzlist"/>
        <w:ind w:left="360"/>
        <w:jc w:val="both"/>
        <w:rPr>
          <w:rFonts w:ascii="Arial" w:hAnsi="Arial" w:cs="Arial"/>
          <w:b/>
          <w:bCs/>
          <w:sz w:val="20"/>
          <w:szCs w:val="20"/>
        </w:rPr>
      </w:pPr>
    </w:p>
    <w:p w14:paraId="0F295FE3" w14:textId="77777777" w:rsidR="00B370B0" w:rsidRPr="00B370B0" w:rsidRDefault="00B370B0" w:rsidP="00B370B0">
      <w:pPr>
        <w:ind w:left="357"/>
        <w:jc w:val="both"/>
        <w:rPr>
          <w:rFonts w:cs="Arial"/>
        </w:rPr>
      </w:pPr>
      <w:r w:rsidRPr="00B370B0">
        <w:rPr>
          <w:rFonts w:cs="Arial"/>
        </w:rPr>
        <w:t>Postępowanie prowadzone jest według wewnętrznych procedur obowiązujących w ORLEN OIL Sp. z o.o. tj. Instrukcji Zakupowej w ORLEN OIL Sp. z o.o.</w:t>
      </w:r>
    </w:p>
    <w:p w14:paraId="41502E81" w14:textId="77777777" w:rsidR="00B370B0" w:rsidRPr="00B370B0" w:rsidRDefault="00B370B0" w:rsidP="00B370B0">
      <w:pPr>
        <w:numPr>
          <w:ilvl w:val="0"/>
          <w:numId w:val="94"/>
        </w:numPr>
        <w:suppressAutoHyphens w:val="0"/>
        <w:spacing w:before="360" w:after="240" w:line="240" w:lineRule="auto"/>
        <w:ind w:left="357" w:hanging="357"/>
        <w:rPr>
          <w:rFonts w:cs="Arial"/>
          <w:b/>
          <w:u w:val="single"/>
        </w:rPr>
      </w:pPr>
      <w:bookmarkStart w:id="109" w:name="_Hlk143501466"/>
      <w:r w:rsidRPr="00B370B0">
        <w:rPr>
          <w:rFonts w:cs="Arial"/>
          <w:b/>
          <w:u w:val="single"/>
        </w:rPr>
        <w:t>Warunki lokalizacyjne</w:t>
      </w:r>
    </w:p>
    <w:p w14:paraId="3C14D6B1" w14:textId="77777777" w:rsidR="00B370B0" w:rsidRPr="00B370B0" w:rsidRDefault="00B370B0" w:rsidP="00B370B0">
      <w:pPr>
        <w:ind w:left="357"/>
        <w:rPr>
          <w:rFonts w:eastAsia="MS Mincho" w:cs="Arial"/>
        </w:rPr>
      </w:pPr>
      <w:r w:rsidRPr="00B370B0">
        <w:rPr>
          <w:rFonts w:eastAsia="MS Mincho" w:cs="Arial"/>
        </w:rPr>
        <w:t xml:space="preserve">Praca wyłącznie w godzinach 6:00 – 14:00, w dniach roboczych poniedziałek-piątek. Ewentualna praca w dni wolne do każdorazowego uzgodnienia z Kierownikiem Zakładu Produkcyjnego. </w:t>
      </w:r>
    </w:p>
    <w:bookmarkEnd w:id="109"/>
    <w:p w14:paraId="067D1740" w14:textId="77777777" w:rsidR="00B370B0" w:rsidRPr="00B370B0" w:rsidRDefault="00B370B0" w:rsidP="00B370B0">
      <w:pPr>
        <w:numPr>
          <w:ilvl w:val="0"/>
          <w:numId w:val="94"/>
        </w:numPr>
        <w:suppressAutoHyphens w:val="0"/>
        <w:spacing w:before="360" w:after="240" w:line="240" w:lineRule="auto"/>
        <w:ind w:left="357" w:hanging="357"/>
        <w:rPr>
          <w:rFonts w:cs="Arial"/>
          <w:b/>
          <w:u w:val="single"/>
        </w:rPr>
      </w:pPr>
      <w:r w:rsidRPr="00B370B0">
        <w:rPr>
          <w:rFonts w:cs="Arial"/>
          <w:b/>
          <w:u w:val="single"/>
        </w:rPr>
        <w:t>Informacje techniczne</w:t>
      </w:r>
    </w:p>
    <w:p w14:paraId="07F1A8A7" w14:textId="77777777" w:rsidR="00B370B0" w:rsidRPr="00B370B0" w:rsidRDefault="00B370B0" w:rsidP="00B370B0">
      <w:pPr>
        <w:spacing w:after="120"/>
        <w:ind w:left="360"/>
        <w:jc w:val="both"/>
        <w:rPr>
          <w:rFonts w:cs="Arial"/>
        </w:rPr>
      </w:pPr>
      <w:r w:rsidRPr="00B370B0">
        <w:rPr>
          <w:rFonts w:cs="Arial"/>
        </w:rPr>
        <w:t>Wszystkie projektowane urządzenia, materiały, rozwiązania konstrukcyjne oraz projektowany sposób prowadzenia prac muszą być dostosowane do warunków lokalizacyjnych i zgodne z obowiązującymi przepisami.</w:t>
      </w:r>
    </w:p>
    <w:p w14:paraId="5CDFBD32" w14:textId="77777777" w:rsidR="00B370B0" w:rsidRPr="00B370B0" w:rsidRDefault="00B370B0" w:rsidP="00B370B0">
      <w:pPr>
        <w:spacing w:after="120"/>
        <w:ind w:left="360"/>
        <w:jc w:val="both"/>
        <w:rPr>
          <w:rFonts w:cs="Arial"/>
        </w:rPr>
      </w:pPr>
      <w:r w:rsidRPr="00B370B0">
        <w:rPr>
          <w:rFonts w:cs="Arial"/>
        </w:rPr>
        <w:t>Każdy Oferent składając ofertę akceptuje istniejące warunki prowadzenia inwentaryzacji i prac na obiekcie.</w:t>
      </w:r>
    </w:p>
    <w:p w14:paraId="0E6A1FA7" w14:textId="77777777" w:rsidR="00B370B0" w:rsidRPr="00B370B0" w:rsidRDefault="00B370B0" w:rsidP="00B370B0">
      <w:pPr>
        <w:spacing w:after="120"/>
        <w:ind w:left="360"/>
        <w:jc w:val="both"/>
        <w:rPr>
          <w:rFonts w:cs="Arial"/>
          <w:b/>
        </w:rPr>
      </w:pPr>
      <w:r w:rsidRPr="00B370B0">
        <w:rPr>
          <w:rFonts w:cs="Arial"/>
          <w:b/>
        </w:rPr>
        <w:t>Zakres oferty powinien obejmować w szczególności:</w:t>
      </w:r>
    </w:p>
    <w:p w14:paraId="184D0025" w14:textId="77777777" w:rsidR="00B370B0" w:rsidRPr="00B370B0" w:rsidRDefault="00B370B0" w:rsidP="00B370B0">
      <w:pPr>
        <w:spacing w:after="120"/>
        <w:ind w:left="360"/>
        <w:jc w:val="both"/>
        <w:rPr>
          <w:rFonts w:cs="Arial"/>
          <w:bCs/>
        </w:rPr>
      </w:pPr>
      <w:r w:rsidRPr="00B370B0">
        <w:rPr>
          <w:rFonts w:cs="Arial"/>
          <w:bCs/>
        </w:rPr>
        <w:t>-opracowanie dokumentacji projektowej</w:t>
      </w:r>
    </w:p>
    <w:p w14:paraId="5D0B40F0" w14:textId="77777777" w:rsidR="00B370B0" w:rsidRPr="00B370B0" w:rsidRDefault="00B370B0" w:rsidP="00B370B0">
      <w:pPr>
        <w:spacing w:after="120"/>
        <w:ind w:left="360"/>
        <w:jc w:val="both"/>
        <w:rPr>
          <w:rFonts w:cs="Arial"/>
        </w:rPr>
      </w:pPr>
      <w:r w:rsidRPr="00B370B0">
        <w:rPr>
          <w:rFonts w:cs="Arial"/>
        </w:rPr>
        <w:t>-realizacja rzeczowa</w:t>
      </w:r>
    </w:p>
    <w:p w14:paraId="13C72B8E" w14:textId="77777777" w:rsidR="00B370B0" w:rsidRPr="00B370B0" w:rsidRDefault="00B370B0" w:rsidP="00B370B0">
      <w:pPr>
        <w:spacing w:after="120"/>
        <w:ind w:left="360"/>
        <w:jc w:val="both"/>
        <w:rPr>
          <w:rFonts w:cs="Arial"/>
        </w:rPr>
      </w:pPr>
      <w:r w:rsidRPr="00B370B0">
        <w:rPr>
          <w:rFonts w:cs="Arial"/>
        </w:rPr>
        <w:t>-opracowanie dokumentacji powykonawczej</w:t>
      </w:r>
    </w:p>
    <w:p w14:paraId="5ADE9D6F" w14:textId="77777777" w:rsidR="00B370B0" w:rsidRPr="00B370B0" w:rsidRDefault="00B370B0" w:rsidP="00B370B0">
      <w:pPr>
        <w:numPr>
          <w:ilvl w:val="0"/>
          <w:numId w:val="94"/>
        </w:numPr>
        <w:suppressAutoHyphens w:val="0"/>
        <w:spacing w:before="360" w:after="240" w:line="240" w:lineRule="auto"/>
        <w:ind w:left="357" w:hanging="357"/>
        <w:jc w:val="both"/>
        <w:rPr>
          <w:rFonts w:cs="Arial"/>
          <w:b/>
          <w:u w:val="single"/>
        </w:rPr>
      </w:pPr>
      <w:r w:rsidRPr="00B370B0">
        <w:rPr>
          <w:rFonts w:cs="Arial"/>
          <w:b/>
          <w:u w:val="single"/>
        </w:rPr>
        <w:t xml:space="preserve">Specyfikacja urządzenia </w:t>
      </w:r>
    </w:p>
    <w:p w14:paraId="294A83AB" w14:textId="77777777" w:rsidR="00B370B0" w:rsidRPr="00B370B0" w:rsidRDefault="00B370B0" w:rsidP="00B370B0">
      <w:pPr>
        <w:pStyle w:val="Akapitzlist"/>
        <w:numPr>
          <w:ilvl w:val="0"/>
          <w:numId w:val="114"/>
        </w:numPr>
        <w:suppressAutoHyphens w:val="0"/>
        <w:spacing w:line="23" w:lineRule="atLeast"/>
        <w:jc w:val="both"/>
        <w:rPr>
          <w:rFonts w:ascii="Arial" w:hAnsi="Arial" w:cs="Arial"/>
          <w:b/>
          <w:bCs/>
          <w:sz w:val="20"/>
          <w:szCs w:val="20"/>
        </w:rPr>
      </w:pPr>
      <w:r w:rsidRPr="00B370B0">
        <w:rPr>
          <w:rFonts w:ascii="Arial" w:hAnsi="Arial" w:cs="Arial"/>
          <w:b/>
          <w:bCs/>
          <w:sz w:val="20"/>
          <w:szCs w:val="20"/>
        </w:rPr>
        <w:t>Wykonanie dokumentacji projektowej do akceptacji przed przystąpieniem do realizacji prac, obejmującej m.in.:</w:t>
      </w:r>
    </w:p>
    <w:p w14:paraId="2AA9F085" w14:textId="77777777" w:rsidR="00B370B0" w:rsidRPr="00B370B0" w:rsidRDefault="00B370B0" w:rsidP="00B370B0">
      <w:pPr>
        <w:pStyle w:val="Akapitzlist"/>
        <w:numPr>
          <w:ilvl w:val="1"/>
          <w:numId w:val="114"/>
        </w:numPr>
        <w:suppressAutoHyphens w:val="0"/>
        <w:spacing w:line="23" w:lineRule="atLeast"/>
        <w:rPr>
          <w:rFonts w:ascii="Arial" w:hAnsi="Arial" w:cs="Arial"/>
          <w:sz w:val="20"/>
          <w:szCs w:val="20"/>
        </w:rPr>
      </w:pPr>
      <w:r w:rsidRPr="00B370B0">
        <w:rPr>
          <w:rFonts w:ascii="Arial" w:hAnsi="Arial" w:cs="Arial"/>
          <w:sz w:val="20"/>
          <w:szCs w:val="20"/>
        </w:rPr>
        <w:t>Wykonanie wszystkich niezbędnych inwentaryzacji, pomiarów i badań na potrzeby zadania.</w:t>
      </w:r>
    </w:p>
    <w:p w14:paraId="547CD709" w14:textId="77777777" w:rsidR="00B370B0" w:rsidRPr="00B370B0" w:rsidRDefault="00B370B0" w:rsidP="00B370B0">
      <w:pPr>
        <w:pStyle w:val="Akapitzlist"/>
        <w:numPr>
          <w:ilvl w:val="1"/>
          <w:numId w:val="114"/>
        </w:numPr>
        <w:suppressAutoHyphens w:val="0"/>
        <w:spacing w:line="23" w:lineRule="atLeast"/>
        <w:rPr>
          <w:rFonts w:ascii="Arial" w:hAnsi="Arial" w:cs="Arial"/>
          <w:sz w:val="20"/>
          <w:szCs w:val="20"/>
        </w:rPr>
      </w:pPr>
      <w:r w:rsidRPr="00B370B0">
        <w:rPr>
          <w:rFonts w:ascii="Arial" w:hAnsi="Arial" w:cs="Arial"/>
          <w:sz w:val="20"/>
          <w:szCs w:val="20"/>
        </w:rPr>
        <w:t xml:space="preserve">Opracowanie dokumentacji projektowej na potrzeby realizacji zadania w tym :   </w:t>
      </w:r>
    </w:p>
    <w:p w14:paraId="5452615D"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Zakup, dostawa i wymiana zespołu miksera z dostosowaniem do istniejącego układu oraz produkowanego roztworu wiskozatora ( karty charakterystyk zostaną udostępnione w trakcie wizji lokalnej, wymogiem do otrzymania dokumentacji jest zaakceptowanie klauzuli poufności )</w:t>
      </w:r>
    </w:p>
    <w:p w14:paraId="776E189B"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Wymiana zespołu pompowego roztworu z dostosowaniem do istniejącego układu ( pompę dostarcza zamawiający )</w:t>
      </w:r>
    </w:p>
    <w:p w14:paraId="55B2DAC2"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Otworzenie rurociągów ssących i tłoczących w obszarze zespołu pompowego oraz miksera, w tym dostosowanie przekrojów, dobór z wymianą armatury, zabezpieczenia antykorozyjne</w:t>
      </w:r>
    </w:p>
    <w:p w14:paraId="497F2668"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przeprojektowanie tras rurociągów dostosowując ich bieg nowej koncepcji</w:t>
      </w:r>
    </w:p>
    <w:p w14:paraId="2DF14D22"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xml:space="preserve">- rurociągi </w:t>
      </w:r>
    </w:p>
    <w:p w14:paraId="1D28D3AA"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antykorozyjna:</w:t>
      </w:r>
    </w:p>
    <w:p w14:paraId="424CF115" w14:textId="77777777" w:rsidR="00B370B0" w:rsidRPr="00B370B0" w:rsidRDefault="00B370B0" w:rsidP="00B370B0">
      <w:pPr>
        <w:pStyle w:val="Akapitzlist"/>
        <w:numPr>
          <w:ilvl w:val="0"/>
          <w:numId w:val="115"/>
        </w:numPr>
        <w:suppressAutoHyphens w:val="0"/>
        <w:spacing w:line="23" w:lineRule="atLeast"/>
        <w:jc w:val="both"/>
        <w:rPr>
          <w:rFonts w:ascii="Arial" w:hAnsi="Arial" w:cs="Arial"/>
          <w:sz w:val="20"/>
          <w:szCs w:val="20"/>
        </w:rPr>
      </w:pPr>
      <w:r w:rsidRPr="00B370B0">
        <w:rPr>
          <w:rFonts w:ascii="Arial" w:eastAsia="MS Mincho" w:hAnsi="Arial" w:cs="Arial"/>
          <w:sz w:val="20"/>
          <w:szCs w:val="20"/>
        </w:rPr>
        <w:t xml:space="preserve">Czyszczenie metodą strumieniowo – ścierną całej konstrukcji stalowej do stopnia czystości </w:t>
      </w:r>
      <w:r w:rsidRPr="00B370B0">
        <w:rPr>
          <w:rFonts w:ascii="Arial" w:eastAsia="MS Mincho" w:hAnsi="Arial" w:cs="Arial"/>
          <w:noProof/>
          <w:sz w:val="20"/>
          <w:szCs w:val="20"/>
        </w:rPr>
        <w:t xml:space="preserve">Sa 2 ½ </w:t>
      </w:r>
      <w:r w:rsidRPr="00B370B0">
        <w:rPr>
          <w:rFonts w:ascii="Arial" w:hAnsi="Arial" w:cs="Arial"/>
          <w:sz w:val="20"/>
          <w:szCs w:val="20"/>
        </w:rPr>
        <w:t>zgodnie z normą ISO 8501-1</w:t>
      </w:r>
    </w:p>
    <w:p w14:paraId="1CC981AE" w14:textId="77777777" w:rsidR="00B370B0" w:rsidRPr="00B370B0" w:rsidRDefault="00B370B0" w:rsidP="00B370B0">
      <w:pPr>
        <w:pStyle w:val="Akapitzlist"/>
        <w:numPr>
          <w:ilvl w:val="0"/>
          <w:numId w:val="115"/>
        </w:numPr>
        <w:suppressAutoHyphens w:val="0"/>
        <w:spacing w:line="23" w:lineRule="atLeast"/>
        <w:rPr>
          <w:rFonts w:ascii="Arial" w:hAnsi="Arial" w:cs="Arial"/>
          <w:sz w:val="20"/>
          <w:szCs w:val="20"/>
        </w:rPr>
      </w:pPr>
      <w:r w:rsidRPr="00B370B0">
        <w:rPr>
          <w:rFonts w:ascii="Arial" w:hAnsi="Arial" w:cs="Arial"/>
          <w:sz w:val="20"/>
          <w:szCs w:val="20"/>
        </w:rPr>
        <w:t>Zabezpieczenie antykorozyjne konstrukcji: Barwy RAL 1018 (żółty),  RAL 5010 (niebieski), Kategoria korozyjności C4.</w:t>
      </w:r>
    </w:p>
    <w:p w14:paraId="7980BBE3" w14:textId="77777777" w:rsidR="00B370B0" w:rsidRPr="00B370B0" w:rsidRDefault="00B370B0" w:rsidP="00B370B0">
      <w:pPr>
        <w:pStyle w:val="Akapitzlist"/>
        <w:numPr>
          <w:ilvl w:val="0"/>
          <w:numId w:val="115"/>
        </w:numPr>
        <w:suppressAutoHyphens w:val="0"/>
        <w:spacing w:line="23" w:lineRule="atLeast"/>
        <w:rPr>
          <w:rFonts w:ascii="Arial" w:hAnsi="Arial" w:cs="Arial"/>
          <w:sz w:val="20"/>
          <w:szCs w:val="20"/>
        </w:rPr>
      </w:pPr>
      <w:r w:rsidRPr="00B370B0">
        <w:rPr>
          <w:rFonts w:ascii="Arial" w:hAnsi="Arial" w:cs="Arial"/>
          <w:sz w:val="20"/>
          <w:szCs w:val="20"/>
        </w:rPr>
        <w:lastRenderedPageBreak/>
        <w:t xml:space="preserve">Konieczne jest usunięcie 100 % starej powłoki lakierniczej i podkładu. W przypadku braku możliwości wyczyszczenia elementów mechanicznie należy je wyczyścić ręcznie. </w:t>
      </w:r>
    </w:p>
    <w:p w14:paraId="5AB4DED6" w14:textId="77777777" w:rsidR="00B370B0" w:rsidRPr="00B370B0" w:rsidRDefault="00B370B0" w:rsidP="00B370B0">
      <w:pPr>
        <w:pStyle w:val="Akapitzlist"/>
        <w:numPr>
          <w:ilvl w:val="0"/>
          <w:numId w:val="115"/>
        </w:numPr>
        <w:suppressAutoHyphens w:val="0"/>
        <w:spacing w:line="23" w:lineRule="atLeast"/>
        <w:rPr>
          <w:rFonts w:ascii="Arial" w:hAnsi="Arial" w:cs="Arial"/>
          <w:sz w:val="20"/>
          <w:szCs w:val="20"/>
        </w:rPr>
      </w:pPr>
      <w:r w:rsidRPr="00B370B0">
        <w:rPr>
          <w:rFonts w:ascii="Arial" w:hAnsi="Arial" w:cs="Arial"/>
          <w:sz w:val="20"/>
          <w:szCs w:val="20"/>
        </w:rPr>
        <w:t>Dopuszcza się wykonanie czyszczenia za pomocą metody laserowej.</w:t>
      </w:r>
    </w:p>
    <w:p w14:paraId="67D59CD1" w14:textId="77777777" w:rsidR="00B370B0" w:rsidRPr="00B370B0" w:rsidRDefault="00B370B0" w:rsidP="00B370B0">
      <w:pPr>
        <w:pStyle w:val="Akapitzlist"/>
        <w:numPr>
          <w:ilvl w:val="0"/>
          <w:numId w:val="115"/>
        </w:numPr>
        <w:suppressAutoHyphens w:val="0"/>
        <w:spacing w:line="23" w:lineRule="atLeast"/>
        <w:rPr>
          <w:rFonts w:ascii="Arial" w:hAnsi="Arial" w:cs="Arial"/>
          <w:sz w:val="20"/>
          <w:szCs w:val="20"/>
        </w:rPr>
      </w:pPr>
      <w:r w:rsidRPr="00B370B0">
        <w:rPr>
          <w:rFonts w:ascii="Arial" w:hAnsi="Arial" w:cs="Arial"/>
          <w:sz w:val="20"/>
          <w:szCs w:val="20"/>
        </w:rPr>
        <w:t>-Należy pomalować 100% konstrukcji (W przypadku braku możliwości pomalowania elementów mechanicznie należy je malować ręcznie).</w:t>
      </w:r>
    </w:p>
    <w:p w14:paraId="08EDFF68" w14:textId="77777777" w:rsidR="00B370B0" w:rsidRPr="00B370B0" w:rsidRDefault="00B370B0" w:rsidP="00B370B0">
      <w:pPr>
        <w:pStyle w:val="Akapitzlist"/>
        <w:spacing w:line="23" w:lineRule="atLeast"/>
        <w:ind w:left="2880"/>
        <w:rPr>
          <w:rFonts w:ascii="Arial" w:hAnsi="Arial" w:cs="Arial"/>
          <w:sz w:val="20"/>
          <w:szCs w:val="20"/>
        </w:rPr>
      </w:pPr>
    </w:p>
    <w:p w14:paraId="2D6BE777"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oznakowanie rurociągów zgodnie z standardem zakładu na podstawie normy PN-70/N-01270/01-14</w:t>
      </w:r>
    </w:p>
    <w:p w14:paraId="1F9B79ED"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Otworzenie układu zasilania i sterowania instalacji do produkcji roztworów wiskozatorów w tym :</w:t>
      </w:r>
    </w:p>
    <w:p w14:paraId="2AA14DB1"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zespól miksera</w:t>
      </w:r>
    </w:p>
    <w:p w14:paraId="092E5BEA"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zespół pompowy</w:t>
      </w:r>
    </w:p>
    <w:p w14:paraId="5288E6F7"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mieszadła</w:t>
      </w:r>
    </w:p>
    <w:p w14:paraId="69116C18"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przylegała instalacja</w:t>
      </w:r>
    </w:p>
    <w:p w14:paraId="5C6CB0CE"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dobór, zakup i montaż falowników ABB 580 dla pompy i miksera , Każdy falownik wyposażony w:</w:t>
      </w:r>
    </w:p>
    <w:p w14:paraId="50C7B1BE" w14:textId="77777777" w:rsidR="00B370B0" w:rsidRPr="00B370B0" w:rsidRDefault="00B370B0" w:rsidP="00B370B0">
      <w:pPr>
        <w:pStyle w:val="Listapunktowana"/>
        <w:numPr>
          <w:ilvl w:val="0"/>
          <w:numId w:val="119"/>
        </w:numPr>
        <w:tabs>
          <w:tab w:val="right" w:pos="1134"/>
          <w:tab w:val="left" w:leader="dot" w:pos="5103"/>
        </w:tabs>
        <w:spacing w:line="23" w:lineRule="atLeast"/>
        <w:contextualSpacing/>
        <w:jc w:val="left"/>
        <w:rPr>
          <w:rFonts w:ascii="Arial" w:hAnsi="Arial" w:cs="Arial"/>
        </w:rPr>
      </w:pPr>
      <w:r w:rsidRPr="00B370B0">
        <w:rPr>
          <w:rFonts w:ascii="Arial" w:hAnsi="Arial" w:cs="Arial"/>
        </w:rPr>
        <w:t>- J429 Panel sterowania z interfejsem Bluetooth</w:t>
      </w:r>
    </w:p>
    <w:p w14:paraId="17FA96E0" w14:textId="77777777" w:rsidR="00B370B0" w:rsidRPr="00B370B0" w:rsidRDefault="00B370B0" w:rsidP="00B370B0">
      <w:pPr>
        <w:pStyle w:val="Listapunktowana"/>
        <w:numPr>
          <w:ilvl w:val="0"/>
          <w:numId w:val="119"/>
        </w:numPr>
        <w:tabs>
          <w:tab w:val="right" w:pos="1134"/>
          <w:tab w:val="left" w:leader="dot" w:pos="5103"/>
        </w:tabs>
        <w:spacing w:line="23" w:lineRule="atLeast"/>
        <w:contextualSpacing/>
        <w:jc w:val="left"/>
        <w:rPr>
          <w:rFonts w:ascii="Arial" w:hAnsi="Arial" w:cs="Arial"/>
        </w:rPr>
      </w:pPr>
      <w:r w:rsidRPr="00B370B0">
        <w:rPr>
          <w:rFonts w:ascii="Arial" w:hAnsi="Arial" w:cs="Arial"/>
        </w:rPr>
        <w:t xml:space="preserve">- K475 Moduł adaptera Ethernet FENA-21 do obsługi protokołów </w:t>
      </w:r>
      <w:proofErr w:type="spellStart"/>
      <w:r w:rsidRPr="00B370B0">
        <w:rPr>
          <w:rFonts w:ascii="Arial" w:hAnsi="Arial" w:cs="Arial"/>
        </w:rPr>
        <w:t>EtherNet</w:t>
      </w:r>
      <w:proofErr w:type="spellEnd"/>
      <w:r w:rsidRPr="00B370B0">
        <w:rPr>
          <w:rFonts w:ascii="Arial" w:hAnsi="Arial" w:cs="Arial"/>
        </w:rPr>
        <w:t xml:space="preserve">/IP™, </w:t>
      </w:r>
      <w:proofErr w:type="spellStart"/>
      <w:r w:rsidRPr="00B370B0">
        <w:rPr>
          <w:rFonts w:ascii="Arial" w:hAnsi="Arial" w:cs="Arial"/>
        </w:rPr>
        <w:t>Modbus</w:t>
      </w:r>
      <w:proofErr w:type="spellEnd"/>
      <w:r w:rsidRPr="00B370B0">
        <w:rPr>
          <w:rFonts w:ascii="Arial" w:hAnsi="Arial" w:cs="Arial"/>
        </w:rPr>
        <w:t xml:space="preserve"> TCP i PROFINET IO, dwa porty</w:t>
      </w:r>
    </w:p>
    <w:p w14:paraId="037AC27B"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trasy kablowe – zasilanie</w:t>
      </w:r>
    </w:p>
    <w:p w14:paraId="17839784"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trasy kablowe - sterowanie</w:t>
      </w:r>
    </w:p>
    <w:p w14:paraId="2E586A96"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Otworzenie układu dozowania komponentów roztworu wiskozatora w tym:</w:t>
      </w:r>
    </w:p>
    <w:p w14:paraId="10FDC8D9"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podajnik granulatu w workach</w:t>
      </w:r>
    </w:p>
    <w:p w14:paraId="730EE3D4"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układ dozujący bazę olejową umożliwiający kontrolę ilościową w skład którego wchodzić będzie przepływomierz, zawór pneumatyczny</w:t>
      </w:r>
    </w:p>
    <w:p w14:paraId="1D47224C"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xml:space="preserve">- pomiar temperatury w zbiorniku </w:t>
      </w:r>
    </w:p>
    <w:p w14:paraId="4CFB6ED6"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Wymiana izolacji zbiornika ZM4 oraz zbiornika buforowego M3?</w:t>
      </w:r>
    </w:p>
    <w:p w14:paraId="64D7EE8B"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demontaż istniejącej izolacji</w:t>
      </w:r>
    </w:p>
    <w:p w14:paraId="4AE72C6D"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xml:space="preserve">- ocena stanu technicznego zbiornika i układu grzewczego </w:t>
      </w:r>
    </w:p>
    <w:p w14:paraId="21A03AF3"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xml:space="preserve">- badanie grubości ścian zbiornika oraz układu grzewczego </w:t>
      </w:r>
    </w:p>
    <w:p w14:paraId="1B023E97"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xml:space="preserve">- badanie spoin zbiornika oraz układu grzewczego  </w:t>
      </w:r>
    </w:p>
    <w:p w14:paraId="4027F72E"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xml:space="preserve">- Pomiary ultradźwiękowe grubości dna, ścianek, dachu wraz z  oraz ocena spoin (metoda </w:t>
      </w:r>
      <w:proofErr w:type="spellStart"/>
      <w:r w:rsidRPr="00B370B0">
        <w:rPr>
          <w:rFonts w:ascii="Arial" w:hAnsi="Arial" w:cs="Arial"/>
          <w:sz w:val="20"/>
          <w:szCs w:val="20"/>
        </w:rPr>
        <w:t>magnetyczno</w:t>
      </w:r>
      <w:proofErr w:type="spellEnd"/>
      <w:r w:rsidRPr="00B370B0">
        <w:rPr>
          <w:rFonts w:ascii="Arial" w:hAnsi="Arial" w:cs="Arial"/>
          <w:sz w:val="20"/>
          <w:szCs w:val="20"/>
        </w:rPr>
        <w:t xml:space="preserve"> - proszkowa + ocena wizualne).</w:t>
      </w:r>
    </w:p>
    <w:p w14:paraId="58426EC2"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Konieczne, aby firma wykonująca pomiary posiadała akredytację</w:t>
      </w:r>
    </w:p>
    <w:p w14:paraId="079FFA85"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Opracowanie końcowej ekspertyzy technicznej zbiornika zawierającej kompleksową ocenę stanu, wnioski oraz zalecenia do dalszej eksploatacji.</w:t>
      </w:r>
    </w:p>
    <w:p w14:paraId="1F5A8554"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montaż nowej warstwy izolacji zbiornika, wykończenie blacha aluminiową ( opisać parametry ):</w:t>
      </w:r>
    </w:p>
    <w:p w14:paraId="6EB9A627" w14:textId="77777777" w:rsidR="00B370B0" w:rsidRPr="00B370B0" w:rsidRDefault="00B370B0" w:rsidP="00B370B0">
      <w:pPr>
        <w:pStyle w:val="Akapitzlist"/>
        <w:numPr>
          <w:ilvl w:val="0"/>
          <w:numId w:val="122"/>
        </w:numPr>
        <w:suppressAutoHyphens w:val="0"/>
        <w:spacing w:line="23" w:lineRule="atLeast"/>
        <w:jc w:val="both"/>
        <w:rPr>
          <w:rFonts w:ascii="Arial" w:hAnsi="Arial" w:cs="Arial"/>
          <w:sz w:val="20"/>
          <w:szCs w:val="20"/>
        </w:rPr>
      </w:pPr>
      <w:r w:rsidRPr="00B370B0">
        <w:rPr>
          <w:rFonts w:ascii="Arial" w:hAnsi="Arial" w:cs="Arial"/>
          <w:sz w:val="20"/>
          <w:szCs w:val="20"/>
        </w:rPr>
        <w:t>izolacja termiczna – wełna prasowana TOPROCK/</w:t>
      </w:r>
      <w:proofErr w:type="spellStart"/>
      <w:r w:rsidRPr="00B370B0">
        <w:rPr>
          <w:rFonts w:ascii="Arial" w:hAnsi="Arial" w:cs="Arial"/>
          <w:sz w:val="20"/>
          <w:szCs w:val="20"/>
        </w:rPr>
        <w:t>Paroc</w:t>
      </w:r>
      <w:proofErr w:type="spellEnd"/>
      <w:r w:rsidRPr="00B370B0">
        <w:rPr>
          <w:rFonts w:ascii="Arial" w:hAnsi="Arial" w:cs="Arial"/>
          <w:sz w:val="20"/>
          <w:szCs w:val="20"/>
        </w:rPr>
        <w:t xml:space="preserve"> o gęstości min. 80kg/m3. Grubości min 100mm </w:t>
      </w:r>
    </w:p>
    <w:p w14:paraId="632820AD" w14:textId="77777777" w:rsidR="00B370B0" w:rsidRPr="00B370B0" w:rsidRDefault="00B370B0" w:rsidP="00B370B0">
      <w:pPr>
        <w:pStyle w:val="Akapitzlist"/>
        <w:numPr>
          <w:ilvl w:val="0"/>
          <w:numId w:val="122"/>
        </w:numPr>
        <w:suppressAutoHyphens w:val="0"/>
        <w:spacing w:line="23" w:lineRule="atLeast"/>
        <w:jc w:val="both"/>
        <w:rPr>
          <w:rFonts w:ascii="Arial" w:hAnsi="Arial" w:cs="Arial"/>
          <w:sz w:val="20"/>
          <w:szCs w:val="20"/>
        </w:rPr>
      </w:pPr>
      <w:r w:rsidRPr="00B370B0">
        <w:rPr>
          <w:rFonts w:ascii="Arial" w:hAnsi="Arial" w:cs="Arial"/>
          <w:sz w:val="20"/>
          <w:szCs w:val="20"/>
        </w:rPr>
        <w:t xml:space="preserve">płaszcz osłonowy – blacha aluminiowa płaska o </w:t>
      </w:r>
      <w:proofErr w:type="spellStart"/>
      <w:r w:rsidRPr="00B370B0">
        <w:rPr>
          <w:rFonts w:ascii="Arial" w:hAnsi="Arial" w:cs="Arial"/>
          <w:sz w:val="20"/>
          <w:szCs w:val="20"/>
        </w:rPr>
        <w:t>grubści</w:t>
      </w:r>
      <w:proofErr w:type="spellEnd"/>
      <w:r w:rsidRPr="00B370B0">
        <w:rPr>
          <w:rFonts w:ascii="Arial" w:hAnsi="Arial" w:cs="Arial"/>
          <w:sz w:val="20"/>
          <w:szCs w:val="20"/>
        </w:rPr>
        <w:t xml:space="preserve"> min g= 2mm  (gwarancja na pojawienie się rdzy – min 20 lat) </w:t>
      </w:r>
    </w:p>
    <w:p w14:paraId="157A6617"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otworzenie funkcji grzania zbiornika buforowego M2 :</w:t>
      </w:r>
    </w:p>
    <w:p w14:paraId="13AB40A6"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 xml:space="preserve">Dostosować odcinki </w:t>
      </w:r>
    </w:p>
    <w:p w14:paraId="2BDBCDF0"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 xml:space="preserve">Przewidywalna temperatura medium: </w:t>
      </w:r>
    </w:p>
    <w:p w14:paraId="2A783B6B"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 xml:space="preserve">Temperatura do utrzymania: </w:t>
      </w:r>
    </w:p>
    <w:p w14:paraId="618C396E"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minimalna temperatura otoczenia: -25° C,</w:t>
      </w:r>
    </w:p>
    <w:p w14:paraId="5B842EB0"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napięcie zasilania: 230 V</w:t>
      </w:r>
    </w:p>
    <w:p w14:paraId="79000E32"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 xml:space="preserve">przewody grzewcze: firmy </w:t>
      </w:r>
      <w:proofErr w:type="spellStart"/>
      <w:r w:rsidRPr="00B370B0">
        <w:rPr>
          <w:rFonts w:ascii="Arial" w:hAnsi="Arial" w:cs="Arial"/>
          <w:sz w:val="20"/>
          <w:szCs w:val="20"/>
        </w:rPr>
        <w:t>nVent</w:t>
      </w:r>
      <w:proofErr w:type="spellEnd"/>
      <w:r w:rsidRPr="00B370B0">
        <w:rPr>
          <w:rFonts w:ascii="Arial" w:hAnsi="Arial" w:cs="Arial"/>
          <w:sz w:val="20"/>
          <w:szCs w:val="20"/>
        </w:rPr>
        <w:t>/</w:t>
      </w:r>
      <w:proofErr w:type="spellStart"/>
      <w:r w:rsidRPr="00B370B0">
        <w:rPr>
          <w:rFonts w:ascii="Arial" w:hAnsi="Arial" w:cs="Arial"/>
          <w:sz w:val="20"/>
          <w:szCs w:val="20"/>
        </w:rPr>
        <w:t>Raychem</w:t>
      </w:r>
      <w:proofErr w:type="spellEnd"/>
      <w:r w:rsidRPr="00B370B0">
        <w:rPr>
          <w:rFonts w:ascii="Arial" w:hAnsi="Arial" w:cs="Arial"/>
          <w:sz w:val="20"/>
          <w:szCs w:val="20"/>
        </w:rPr>
        <w:t xml:space="preserve"> samoregulujące</w:t>
      </w:r>
    </w:p>
    <w:p w14:paraId="122D8276" w14:textId="77777777" w:rsidR="00B370B0" w:rsidRPr="00B370B0" w:rsidRDefault="00B370B0" w:rsidP="00B370B0">
      <w:pPr>
        <w:pStyle w:val="Akapitzlist"/>
        <w:numPr>
          <w:ilvl w:val="0"/>
          <w:numId w:val="121"/>
        </w:numPr>
        <w:suppressAutoHyphens w:val="0"/>
        <w:spacing w:line="23" w:lineRule="atLeast"/>
        <w:jc w:val="both"/>
        <w:rPr>
          <w:rFonts w:ascii="Arial" w:hAnsi="Arial" w:cs="Arial"/>
          <w:sz w:val="20"/>
          <w:szCs w:val="20"/>
        </w:rPr>
      </w:pPr>
      <w:r w:rsidRPr="00B370B0">
        <w:rPr>
          <w:rFonts w:ascii="Arial" w:hAnsi="Arial" w:cs="Arial"/>
          <w:sz w:val="20"/>
          <w:szCs w:val="20"/>
        </w:rPr>
        <w:t xml:space="preserve">zabezpieczyć obwody wyłącznikiem </w:t>
      </w:r>
      <w:proofErr w:type="spellStart"/>
      <w:r w:rsidRPr="00B370B0">
        <w:rPr>
          <w:rFonts w:ascii="Arial" w:hAnsi="Arial" w:cs="Arial"/>
          <w:sz w:val="20"/>
          <w:szCs w:val="20"/>
        </w:rPr>
        <w:t>róznico</w:t>
      </w:r>
      <w:proofErr w:type="spellEnd"/>
      <w:r w:rsidRPr="00B370B0">
        <w:rPr>
          <w:rFonts w:ascii="Arial" w:hAnsi="Arial" w:cs="Arial"/>
          <w:sz w:val="20"/>
          <w:szCs w:val="20"/>
        </w:rPr>
        <w:t>-prądowym</w:t>
      </w:r>
    </w:p>
    <w:p w14:paraId="76F2AABA" w14:textId="77777777" w:rsidR="00B370B0" w:rsidRPr="00B370B0" w:rsidRDefault="00B370B0" w:rsidP="00B370B0">
      <w:pPr>
        <w:pStyle w:val="Akapitzlist"/>
        <w:spacing w:line="23" w:lineRule="atLeast"/>
        <w:ind w:left="2880"/>
        <w:jc w:val="both"/>
        <w:rPr>
          <w:rFonts w:ascii="Arial" w:hAnsi="Arial" w:cs="Arial"/>
          <w:sz w:val="20"/>
          <w:szCs w:val="20"/>
        </w:rPr>
      </w:pPr>
      <w:r w:rsidRPr="00B370B0">
        <w:rPr>
          <w:rFonts w:ascii="Arial" w:hAnsi="Arial" w:cs="Arial"/>
          <w:sz w:val="20"/>
          <w:szCs w:val="20"/>
        </w:rPr>
        <w:t>- wykonanie oznakowania zbiorników</w:t>
      </w:r>
    </w:p>
    <w:p w14:paraId="568C94CF"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Doprowadzenie etażerki i podestów zbiornika ZM4 oaz przyległego Z19 do stanu użytkowalności zgodnie z przepisami BHP oraz standardu technicznego Orlen:</w:t>
      </w:r>
    </w:p>
    <w:p w14:paraId="6A35B11F" w14:textId="77777777" w:rsidR="00B370B0" w:rsidRPr="00B370B0" w:rsidRDefault="00B370B0" w:rsidP="00B370B0">
      <w:pPr>
        <w:pStyle w:val="Akapitzlist"/>
        <w:numPr>
          <w:ilvl w:val="0"/>
          <w:numId w:val="116"/>
        </w:numPr>
        <w:suppressAutoHyphens w:val="0"/>
        <w:spacing w:line="23" w:lineRule="atLeast"/>
        <w:jc w:val="both"/>
        <w:rPr>
          <w:rFonts w:ascii="Arial" w:hAnsi="Arial" w:cs="Arial"/>
          <w:sz w:val="20"/>
          <w:szCs w:val="20"/>
        </w:rPr>
      </w:pPr>
      <w:r w:rsidRPr="00B370B0">
        <w:rPr>
          <w:rFonts w:ascii="Arial" w:hAnsi="Arial" w:cs="Arial"/>
          <w:sz w:val="20"/>
          <w:szCs w:val="20"/>
        </w:rPr>
        <w:t>Wymiana krawężników na nowe. Wysokość  - 15 cm mierząc od wierzchu krat pomostowych. (jedna wysokość krawężników na całej etażerce). Grubość min 3mm.</w:t>
      </w:r>
    </w:p>
    <w:p w14:paraId="28D8EFFE" w14:textId="77777777" w:rsidR="00B370B0" w:rsidRPr="00B370B0" w:rsidRDefault="00B370B0" w:rsidP="00B370B0">
      <w:pPr>
        <w:pStyle w:val="Akapitzlist"/>
        <w:numPr>
          <w:ilvl w:val="0"/>
          <w:numId w:val="116"/>
        </w:numPr>
        <w:suppressAutoHyphens w:val="0"/>
        <w:spacing w:line="23" w:lineRule="atLeast"/>
        <w:jc w:val="both"/>
        <w:rPr>
          <w:rFonts w:ascii="Arial" w:hAnsi="Arial" w:cs="Arial"/>
          <w:sz w:val="20"/>
          <w:szCs w:val="20"/>
        </w:rPr>
      </w:pPr>
      <w:r w:rsidRPr="00B370B0">
        <w:rPr>
          <w:rFonts w:ascii="Arial" w:hAnsi="Arial" w:cs="Arial"/>
          <w:sz w:val="20"/>
          <w:szCs w:val="20"/>
        </w:rPr>
        <w:t>Dołożenie poprzeczek w 2/3 wysokości balustrady</w:t>
      </w:r>
    </w:p>
    <w:p w14:paraId="257BB52C" w14:textId="77777777" w:rsidR="00B370B0" w:rsidRPr="00B370B0" w:rsidRDefault="00B370B0" w:rsidP="00B370B0">
      <w:pPr>
        <w:pStyle w:val="Akapitzlist"/>
        <w:numPr>
          <w:ilvl w:val="0"/>
          <w:numId w:val="116"/>
        </w:numPr>
        <w:suppressAutoHyphens w:val="0"/>
        <w:spacing w:line="23" w:lineRule="atLeast"/>
        <w:jc w:val="both"/>
        <w:rPr>
          <w:rFonts w:ascii="Arial" w:hAnsi="Arial" w:cs="Arial"/>
          <w:sz w:val="20"/>
          <w:szCs w:val="20"/>
        </w:rPr>
      </w:pPr>
      <w:r w:rsidRPr="00B370B0">
        <w:rPr>
          <w:rFonts w:ascii="Arial" w:hAnsi="Arial" w:cs="Arial"/>
          <w:sz w:val="20"/>
          <w:szCs w:val="20"/>
        </w:rPr>
        <w:lastRenderedPageBreak/>
        <w:t>Zwiększenie wysokości balustrad do wysokości minimum 110 cm, mierząc od wierzchu krat pomostowych.</w:t>
      </w:r>
    </w:p>
    <w:p w14:paraId="15E220EB" w14:textId="77777777" w:rsidR="00B370B0" w:rsidRPr="00B370B0" w:rsidRDefault="00B370B0" w:rsidP="00B370B0">
      <w:pPr>
        <w:pStyle w:val="Akapitzlist"/>
        <w:numPr>
          <w:ilvl w:val="0"/>
          <w:numId w:val="116"/>
        </w:numPr>
        <w:suppressAutoHyphens w:val="0"/>
        <w:spacing w:line="23" w:lineRule="atLeast"/>
        <w:jc w:val="both"/>
        <w:rPr>
          <w:rFonts w:ascii="Arial" w:hAnsi="Arial" w:cs="Arial"/>
          <w:sz w:val="20"/>
          <w:szCs w:val="20"/>
        </w:rPr>
      </w:pPr>
      <w:r w:rsidRPr="00B370B0">
        <w:rPr>
          <w:rFonts w:ascii="Arial" w:hAnsi="Arial" w:cs="Arial"/>
          <w:sz w:val="20"/>
          <w:szCs w:val="20"/>
        </w:rPr>
        <w:t xml:space="preserve">Wymiana krat </w:t>
      </w:r>
      <w:proofErr w:type="spellStart"/>
      <w:r w:rsidRPr="00B370B0">
        <w:rPr>
          <w:rFonts w:ascii="Arial" w:hAnsi="Arial" w:cs="Arial"/>
          <w:sz w:val="20"/>
          <w:szCs w:val="20"/>
        </w:rPr>
        <w:t>Wema</w:t>
      </w:r>
      <w:proofErr w:type="spellEnd"/>
      <w:r w:rsidRPr="00B370B0">
        <w:rPr>
          <w:rFonts w:ascii="Arial" w:hAnsi="Arial" w:cs="Arial"/>
          <w:sz w:val="20"/>
          <w:szCs w:val="20"/>
        </w:rPr>
        <w:t xml:space="preserve"> grubość min 3mm </w:t>
      </w:r>
    </w:p>
    <w:p w14:paraId="1F15993C"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Modernizacja oświetlenia wg norm BHP, nad i pod konstrukcją etażerki w obszarze zbiornika ZM4 i Z19</w:t>
      </w:r>
    </w:p>
    <w:p w14:paraId="1AA45FAD" w14:textId="77777777" w:rsidR="00B370B0" w:rsidRPr="00B370B0" w:rsidRDefault="00B370B0" w:rsidP="00B370B0">
      <w:pPr>
        <w:pStyle w:val="Akapitzlist"/>
        <w:numPr>
          <w:ilvl w:val="0"/>
          <w:numId w:val="117"/>
        </w:numPr>
        <w:suppressAutoHyphens w:val="0"/>
        <w:spacing w:line="23" w:lineRule="atLeast"/>
        <w:rPr>
          <w:rFonts w:ascii="Arial" w:hAnsi="Arial" w:cs="Arial"/>
          <w:sz w:val="20"/>
          <w:szCs w:val="20"/>
        </w:rPr>
      </w:pPr>
      <w:r w:rsidRPr="00B370B0">
        <w:rPr>
          <w:rFonts w:ascii="Arial" w:hAnsi="Arial" w:cs="Arial"/>
          <w:sz w:val="20"/>
          <w:szCs w:val="20"/>
        </w:rPr>
        <w:t>Przygotowanie projektu oświetlenia zgodnie z obowiązującymi normami i przepisami. symulacja fotometryczna w formacie projektowym np. w formie prezentacji odnośnie poprawność doboru i ilości opraw,</w:t>
      </w:r>
    </w:p>
    <w:p w14:paraId="2EF73143" w14:textId="77777777" w:rsidR="00B370B0" w:rsidRPr="00B370B0" w:rsidRDefault="00B370B0" w:rsidP="00B370B0">
      <w:pPr>
        <w:pStyle w:val="Akapitzlist"/>
        <w:numPr>
          <w:ilvl w:val="0"/>
          <w:numId w:val="117"/>
        </w:numPr>
        <w:suppressAutoHyphens w:val="0"/>
        <w:spacing w:line="23" w:lineRule="atLeast"/>
        <w:jc w:val="both"/>
        <w:rPr>
          <w:rFonts w:ascii="Arial" w:hAnsi="Arial" w:cs="Arial"/>
          <w:sz w:val="20"/>
          <w:szCs w:val="20"/>
        </w:rPr>
      </w:pPr>
      <w:r w:rsidRPr="00B370B0">
        <w:rPr>
          <w:rFonts w:ascii="Arial" w:hAnsi="Arial" w:cs="Arial"/>
          <w:sz w:val="20"/>
          <w:szCs w:val="20"/>
        </w:rPr>
        <w:t>Ilość lamp należy dobrać zgodnie z obowiązującymi norami i prawami</w:t>
      </w:r>
    </w:p>
    <w:p w14:paraId="5C29A0C5" w14:textId="77777777" w:rsidR="00B370B0" w:rsidRPr="00B370B0" w:rsidRDefault="00B370B0" w:rsidP="00B370B0">
      <w:pPr>
        <w:pStyle w:val="Akapitzlist"/>
        <w:numPr>
          <w:ilvl w:val="0"/>
          <w:numId w:val="117"/>
        </w:numPr>
        <w:suppressAutoHyphens w:val="0"/>
        <w:spacing w:line="23" w:lineRule="atLeast"/>
        <w:jc w:val="both"/>
        <w:rPr>
          <w:rFonts w:ascii="Arial" w:hAnsi="Arial" w:cs="Arial"/>
          <w:sz w:val="20"/>
          <w:szCs w:val="20"/>
        </w:rPr>
      </w:pPr>
      <w:r w:rsidRPr="00B370B0">
        <w:rPr>
          <w:rFonts w:ascii="Arial" w:hAnsi="Arial" w:cs="Arial"/>
          <w:sz w:val="20"/>
          <w:szCs w:val="20"/>
        </w:rPr>
        <w:t>Inwentaryzacja, demontaż, oraz utylizacja starych przewodów, koryt oraz lamp</w:t>
      </w:r>
    </w:p>
    <w:p w14:paraId="44097FB5" w14:textId="77777777" w:rsidR="00B370B0" w:rsidRPr="00B370B0" w:rsidRDefault="00B370B0" w:rsidP="00B370B0">
      <w:pPr>
        <w:pStyle w:val="Akapitzlist"/>
        <w:numPr>
          <w:ilvl w:val="0"/>
          <w:numId w:val="117"/>
        </w:numPr>
        <w:suppressAutoHyphens w:val="0"/>
        <w:spacing w:line="23" w:lineRule="atLeast"/>
        <w:jc w:val="both"/>
        <w:rPr>
          <w:rFonts w:ascii="Arial" w:hAnsi="Arial" w:cs="Arial"/>
          <w:sz w:val="20"/>
          <w:szCs w:val="20"/>
        </w:rPr>
      </w:pPr>
      <w:r w:rsidRPr="00B370B0">
        <w:rPr>
          <w:rFonts w:ascii="Arial" w:hAnsi="Arial" w:cs="Arial"/>
          <w:sz w:val="20"/>
          <w:szCs w:val="20"/>
        </w:rPr>
        <w:t xml:space="preserve">Ułożenie nowych koryt kablowych oraz przewodów zasilających </w:t>
      </w:r>
    </w:p>
    <w:p w14:paraId="3B7509F0" w14:textId="77777777" w:rsidR="00B370B0" w:rsidRPr="00B370B0" w:rsidRDefault="00B370B0" w:rsidP="00B370B0">
      <w:pPr>
        <w:pStyle w:val="Akapitzlist"/>
        <w:numPr>
          <w:ilvl w:val="0"/>
          <w:numId w:val="117"/>
        </w:numPr>
        <w:suppressAutoHyphens w:val="0"/>
        <w:spacing w:line="23" w:lineRule="atLeast"/>
        <w:jc w:val="both"/>
        <w:rPr>
          <w:rFonts w:ascii="Arial" w:hAnsi="Arial" w:cs="Arial"/>
          <w:sz w:val="20"/>
          <w:szCs w:val="20"/>
          <w:lang w:val="en-GB"/>
        </w:rPr>
      </w:pPr>
      <w:proofErr w:type="spellStart"/>
      <w:r w:rsidRPr="00B370B0">
        <w:rPr>
          <w:rFonts w:ascii="Arial" w:hAnsi="Arial" w:cs="Arial"/>
          <w:sz w:val="20"/>
          <w:szCs w:val="20"/>
          <w:lang w:val="en-GB"/>
        </w:rPr>
        <w:t>Montaż</w:t>
      </w:r>
      <w:proofErr w:type="spellEnd"/>
      <w:r w:rsidRPr="00B370B0">
        <w:rPr>
          <w:rFonts w:ascii="Arial" w:hAnsi="Arial" w:cs="Arial"/>
          <w:sz w:val="20"/>
          <w:szCs w:val="20"/>
          <w:lang w:val="en-GB"/>
        </w:rPr>
        <w:t xml:space="preserve"> </w:t>
      </w:r>
      <w:proofErr w:type="spellStart"/>
      <w:r w:rsidRPr="00B370B0">
        <w:rPr>
          <w:rFonts w:ascii="Arial" w:hAnsi="Arial" w:cs="Arial"/>
          <w:sz w:val="20"/>
          <w:szCs w:val="20"/>
          <w:lang w:val="en-GB"/>
        </w:rPr>
        <w:t>opraw</w:t>
      </w:r>
      <w:proofErr w:type="spellEnd"/>
      <w:r w:rsidRPr="00B370B0">
        <w:rPr>
          <w:rFonts w:ascii="Arial" w:hAnsi="Arial" w:cs="Arial"/>
          <w:sz w:val="20"/>
          <w:szCs w:val="20"/>
          <w:lang w:val="en-GB"/>
        </w:rPr>
        <w:t xml:space="preserve"> LED : Fibra V Industry 4000K</w:t>
      </w:r>
    </w:p>
    <w:p w14:paraId="140B0519" w14:textId="77777777" w:rsidR="00B370B0" w:rsidRPr="00B370B0" w:rsidRDefault="00B370B0" w:rsidP="00B370B0">
      <w:pPr>
        <w:spacing w:line="23" w:lineRule="atLeast"/>
        <w:jc w:val="both"/>
        <w:rPr>
          <w:rFonts w:cs="Arial"/>
          <w:lang w:val="en-GB"/>
        </w:rPr>
      </w:pPr>
    </w:p>
    <w:p w14:paraId="05CF3972"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Wykonanie przeglądu i ocena stanu technicznego mieszadła zbiornika ZM4 oraz instalacji odprowadzenia parów.</w:t>
      </w:r>
    </w:p>
    <w:p w14:paraId="79DB8814"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Wykonanie starowania zespołu miksera oraz pompy w środowisku DCS</w:t>
      </w:r>
    </w:p>
    <w:p w14:paraId="760053E9"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serowanie lokalne ( z panelu HMI )</w:t>
      </w:r>
    </w:p>
    <w:p w14:paraId="059FFA2C"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serowanie DCS</w:t>
      </w:r>
    </w:p>
    <w:p w14:paraId="654D2C72" w14:textId="77777777" w:rsidR="00B370B0" w:rsidRPr="00B370B0" w:rsidRDefault="00B370B0" w:rsidP="00B370B0">
      <w:pPr>
        <w:pStyle w:val="Akapitzlist"/>
        <w:spacing w:line="23" w:lineRule="atLeast"/>
        <w:ind w:left="2160"/>
        <w:jc w:val="both"/>
        <w:rPr>
          <w:rFonts w:ascii="Arial" w:hAnsi="Arial" w:cs="Arial"/>
          <w:sz w:val="20"/>
          <w:szCs w:val="20"/>
        </w:rPr>
      </w:pPr>
      <w:r w:rsidRPr="00B370B0">
        <w:rPr>
          <w:rFonts w:ascii="Arial" w:hAnsi="Arial" w:cs="Arial"/>
          <w:sz w:val="20"/>
          <w:szCs w:val="20"/>
        </w:rPr>
        <w:t xml:space="preserve">- Zaprogramowanie falowników </w:t>
      </w:r>
    </w:p>
    <w:p w14:paraId="5CAEEFAC"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 xml:space="preserve">Zakup i dostawa Panelu HMI ABB PP886R </w:t>
      </w:r>
    </w:p>
    <w:p w14:paraId="3E2D86A8"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 xml:space="preserve">Montaż szafy </w:t>
      </w:r>
      <w:proofErr w:type="spellStart"/>
      <w:r w:rsidRPr="00B370B0">
        <w:rPr>
          <w:rFonts w:ascii="Arial" w:hAnsi="Arial" w:cs="Arial"/>
          <w:sz w:val="20"/>
          <w:szCs w:val="20"/>
        </w:rPr>
        <w:t>Rittal</w:t>
      </w:r>
      <w:proofErr w:type="spellEnd"/>
      <w:r w:rsidRPr="00B370B0">
        <w:rPr>
          <w:rFonts w:ascii="Arial" w:hAnsi="Arial" w:cs="Arial"/>
          <w:sz w:val="20"/>
          <w:szCs w:val="20"/>
        </w:rPr>
        <w:t xml:space="preserve"> dla układów sterowania oświetleniem oraz sterowaniem w rozdzielni w miejscu wskazany przez zamawiającego</w:t>
      </w:r>
    </w:p>
    <w:p w14:paraId="7393A775" w14:textId="77777777" w:rsidR="00B370B0" w:rsidRPr="00B370B0" w:rsidRDefault="00B370B0" w:rsidP="00B370B0">
      <w:pPr>
        <w:pStyle w:val="Akapitzlist"/>
        <w:numPr>
          <w:ilvl w:val="2"/>
          <w:numId w:val="114"/>
        </w:numPr>
        <w:suppressAutoHyphens w:val="0"/>
        <w:spacing w:line="23" w:lineRule="atLeast"/>
        <w:jc w:val="both"/>
        <w:rPr>
          <w:rFonts w:ascii="Arial" w:hAnsi="Arial" w:cs="Arial"/>
          <w:sz w:val="20"/>
          <w:szCs w:val="20"/>
        </w:rPr>
      </w:pPr>
      <w:r w:rsidRPr="00B370B0">
        <w:rPr>
          <w:rFonts w:ascii="Arial" w:hAnsi="Arial" w:cs="Arial"/>
          <w:sz w:val="20"/>
          <w:szCs w:val="20"/>
        </w:rPr>
        <w:t xml:space="preserve">Zabudowa fizycznego przycisku bezpieczeństwa na szafie panelu operatorskiego </w:t>
      </w:r>
    </w:p>
    <w:p w14:paraId="028C17D6" w14:textId="77777777" w:rsidR="00B370B0" w:rsidRPr="00B370B0" w:rsidRDefault="00B370B0" w:rsidP="00B370B0">
      <w:pPr>
        <w:pStyle w:val="Akapitzlist"/>
        <w:numPr>
          <w:ilvl w:val="0"/>
          <w:numId w:val="114"/>
        </w:numPr>
        <w:suppressAutoHyphens w:val="0"/>
        <w:spacing w:line="23" w:lineRule="atLeast"/>
        <w:jc w:val="both"/>
        <w:rPr>
          <w:rFonts w:ascii="Arial" w:hAnsi="Arial" w:cs="Arial"/>
          <w:sz w:val="20"/>
          <w:szCs w:val="20"/>
        </w:rPr>
      </w:pPr>
      <w:r w:rsidRPr="00B370B0">
        <w:rPr>
          <w:rFonts w:ascii="Arial" w:hAnsi="Arial" w:cs="Arial"/>
          <w:sz w:val="20"/>
          <w:szCs w:val="20"/>
        </w:rPr>
        <w:t>Realizacja rzeczowa na podstawie opracowanej i zatwierdzonej przez Zamawiającego dokumentacji projektowej.</w:t>
      </w:r>
    </w:p>
    <w:p w14:paraId="537B289C" w14:textId="77777777" w:rsidR="00B370B0" w:rsidRPr="00B370B0" w:rsidRDefault="00B370B0" w:rsidP="00B370B0">
      <w:pPr>
        <w:pStyle w:val="Akapitzlist"/>
        <w:numPr>
          <w:ilvl w:val="0"/>
          <w:numId w:val="114"/>
        </w:numPr>
        <w:suppressAutoHyphens w:val="0"/>
        <w:spacing w:line="23" w:lineRule="atLeast"/>
        <w:jc w:val="both"/>
        <w:rPr>
          <w:rFonts w:ascii="Arial" w:hAnsi="Arial" w:cs="Arial"/>
          <w:sz w:val="20"/>
          <w:szCs w:val="20"/>
        </w:rPr>
      </w:pPr>
      <w:r w:rsidRPr="00B370B0">
        <w:rPr>
          <w:rFonts w:ascii="Arial" w:hAnsi="Arial" w:cs="Arial"/>
          <w:sz w:val="20"/>
          <w:szCs w:val="20"/>
        </w:rPr>
        <w:t>Dostarczenie dokumentacji powykonawczej:</w:t>
      </w:r>
    </w:p>
    <w:p w14:paraId="36D1C789" w14:textId="77777777" w:rsidR="00B370B0" w:rsidRPr="00B370B0" w:rsidRDefault="00B370B0" w:rsidP="00B370B0">
      <w:pPr>
        <w:pStyle w:val="Akapitzlist"/>
        <w:numPr>
          <w:ilvl w:val="0"/>
          <w:numId w:val="120"/>
        </w:numPr>
        <w:suppressAutoHyphens w:val="0"/>
        <w:spacing w:line="23" w:lineRule="atLeast"/>
        <w:jc w:val="both"/>
        <w:rPr>
          <w:rFonts w:ascii="Arial" w:hAnsi="Arial" w:cs="Arial"/>
          <w:sz w:val="20"/>
          <w:szCs w:val="20"/>
        </w:rPr>
      </w:pPr>
      <w:r w:rsidRPr="00B370B0">
        <w:rPr>
          <w:rFonts w:ascii="Arial" w:hAnsi="Arial" w:cs="Arial"/>
          <w:sz w:val="20"/>
          <w:szCs w:val="20"/>
        </w:rPr>
        <w:t xml:space="preserve">Protokoły z badań instalacji elektrycznych zgodnie z normą PN – HD 60364-6:2008 Instalacje elektryczne niskiego napięcie, dotyczące: przeprowadzonych pomiarów ( pomiaru rezystancji izolacji, samoczynnego wyłączenia zasilania, działania urządzeń ochronnych różnicowoprądowych  pomiaru natężenia oświetlenia). </w:t>
      </w:r>
    </w:p>
    <w:p w14:paraId="28E09B9A" w14:textId="77777777" w:rsidR="00B370B0" w:rsidRPr="00B370B0" w:rsidRDefault="00B370B0" w:rsidP="00B370B0">
      <w:pPr>
        <w:pStyle w:val="Akapitzlist"/>
        <w:numPr>
          <w:ilvl w:val="0"/>
          <w:numId w:val="120"/>
        </w:numPr>
        <w:suppressAutoHyphens w:val="0"/>
        <w:spacing w:line="23" w:lineRule="atLeast"/>
        <w:jc w:val="both"/>
        <w:rPr>
          <w:rFonts w:ascii="Arial" w:hAnsi="Arial" w:cs="Arial"/>
          <w:sz w:val="20"/>
          <w:szCs w:val="20"/>
        </w:rPr>
      </w:pPr>
      <w:r w:rsidRPr="00B370B0">
        <w:rPr>
          <w:rFonts w:ascii="Arial" w:hAnsi="Arial" w:cs="Arial"/>
          <w:sz w:val="20"/>
          <w:szCs w:val="20"/>
        </w:rPr>
        <w:t>Schematy elektryczne instalacji</w:t>
      </w:r>
    </w:p>
    <w:p w14:paraId="4BBE2BB3" w14:textId="77777777" w:rsidR="00B370B0" w:rsidRPr="00B370B0" w:rsidRDefault="00B370B0" w:rsidP="00B370B0">
      <w:pPr>
        <w:pStyle w:val="Akapitzlist"/>
        <w:numPr>
          <w:ilvl w:val="0"/>
          <w:numId w:val="120"/>
        </w:numPr>
        <w:suppressAutoHyphens w:val="0"/>
        <w:spacing w:line="23" w:lineRule="atLeast"/>
        <w:jc w:val="both"/>
        <w:rPr>
          <w:rFonts w:ascii="Arial" w:hAnsi="Arial" w:cs="Arial"/>
          <w:sz w:val="20"/>
          <w:szCs w:val="20"/>
        </w:rPr>
      </w:pPr>
      <w:r w:rsidRPr="00B370B0">
        <w:rPr>
          <w:rFonts w:ascii="Arial" w:hAnsi="Arial" w:cs="Arial"/>
          <w:sz w:val="20"/>
          <w:szCs w:val="20"/>
        </w:rPr>
        <w:t xml:space="preserve">Projekt techniczny z naniesionymi zmianami w stosunku do stanu pierwotnego. Zawierający mapy z przebiegiem tras i lokalizacją aparatury wraz z opisem </w:t>
      </w:r>
    </w:p>
    <w:p w14:paraId="599F5A2D" w14:textId="77777777" w:rsidR="00B370B0" w:rsidRPr="00B370B0" w:rsidRDefault="00B370B0" w:rsidP="00B370B0">
      <w:pPr>
        <w:pStyle w:val="Akapitzlist"/>
        <w:numPr>
          <w:ilvl w:val="0"/>
          <w:numId w:val="120"/>
        </w:numPr>
        <w:suppressAutoHyphens w:val="0"/>
        <w:spacing w:line="23" w:lineRule="atLeast"/>
        <w:jc w:val="both"/>
        <w:rPr>
          <w:rFonts w:ascii="Arial" w:hAnsi="Arial" w:cs="Arial"/>
          <w:sz w:val="20"/>
          <w:szCs w:val="20"/>
        </w:rPr>
      </w:pPr>
      <w:r w:rsidRPr="00B370B0">
        <w:rPr>
          <w:rFonts w:ascii="Arial" w:hAnsi="Arial" w:cs="Arial"/>
          <w:sz w:val="20"/>
          <w:szCs w:val="20"/>
        </w:rPr>
        <w:t xml:space="preserve">opis aparatury, opis przewodów zgodny z opisem na instalacji </w:t>
      </w:r>
    </w:p>
    <w:p w14:paraId="51535C9E" w14:textId="77777777" w:rsidR="00B370B0" w:rsidRPr="00B370B0" w:rsidRDefault="00B370B0" w:rsidP="00B370B0">
      <w:pPr>
        <w:pStyle w:val="Akapitzlist"/>
        <w:numPr>
          <w:ilvl w:val="0"/>
          <w:numId w:val="120"/>
        </w:numPr>
        <w:suppressAutoHyphens w:val="0"/>
        <w:spacing w:line="23" w:lineRule="atLeast"/>
        <w:jc w:val="both"/>
        <w:rPr>
          <w:rFonts w:ascii="Arial" w:hAnsi="Arial" w:cs="Arial"/>
          <w:sz w:val="20"/>
          <w:szCs w:val="20"/>
        </w:rPr>
      </w:pPr>
      <w:r w:rsidRPr="00B370B0">
        <w:rPr>
          <w:rFonts w:ascii="Arial" w:hAnsi="Arial" w:cs="Arial"/>
          <w:sz w:val="20"/>
          <w:szCs w:val="20"/>
        </w:rPr>
        <w:t xml:space="preserve">instrukcja obsługi </w:t>
      </w:r>
    </w:p>
    <w:p w14:paraId="0615054D" w14:textId="77777777" w:rsidR="00B370B0" w:rsidRPr="00B370B0" w:rsidRDefault="00B370B0" w:rsidP="00B370B0">
      <w:pPr>
        <w:pStyle w:val="Akapitzlist"/>
        <w:numPr>
          <w:ilvl w:val="0"/>
          <w:numId w:val="114"/>
        </w:numPr>
        <w:suppressAutoHyphens w:val="0"/>
        <w:spacing w:line="23" w:lineRule="atLeast"/>
        <w:rPr>
          <w:rFonts w:ascii="Arial" w:hAnsi="Arial" w:cs="Arial"/>
          <w:sz w:val="20"/>
          <w:szCs w:val="20"/>
        </w:rPr>
      </w:pPr>
      <w:r w:rsidRPr="00B370B0">
        <w:rPr>
          <w:rFonts w:ascii="Arial" w:hAnsi="Arial" w:cs="Arial"/>
          <w:sz w:val="20"/>
          <w:szCs w:val="20"/>
        </w:rPr>
        <w:t xml:space="preserve">Testy rozruchowe na instalacji i produkcie zamawiającego w jego obecności </w:t>
      </w:r>
    </w:p>
    <w:p w14:paraId="6F78FDA9" w14:textId="77777777" w:rsidR="00B370B0" w:rsidRPr="00B370B0" w:rsidRDefault="00B370B0" w:rsidP="00B370B0">
      <w:pPr>
        <w:spacing w:line="23" w:lineRule="atLeast"/>
        <w:ind w:left="708"/>
        <w:jc w:val="both"/>
        <w:rPr>
          <w:rFonts w:cs="Arial"/>
        </w:rPr>
      </w:pPr>
    </w:p>
    <w:p w14:paraId="0FA8406C" w14:textId="77777777" w:rsidR="00B370B0" w:rsidRPr="00B370B0" w:rsidRDefault="00B370B0" w:rsidP="00B370B0">
      <w:pPr>
        <w:pStyle w:val="Akapitzlist"/>
        <w:numPr>
          <w:ilvl w:val="0"/>
          <w:numId w:val="94"/>
        </w:numPr>
        <w:suppressAutoHyphens w:val="0"/>
        <w:spacing w:line="23" w:lineRule="atLeast"/>
        <w:contextualSpacing/>
        <w:jc w:val="both"/>
        <w:rPr>
          <w:rFonts w:ascii="Arial" w:hAnsi="Arial" w:cs="Arial"/>
          <w:sz w:val="20"/>
          <w:szCs w:val="20"/>
        </w:rPr>
      </w:pPr>
      <w:r w:rsidRPr="00B370B0">
        <w:rPr>
          <w:rFonts w:ascii="Arial" w:hAnsi="Arial" w:cs="Arial"/>
          <w:sz w:val="20"/>
          <w:szCs w:val="20"/>
        </w:rPr>
        <w:t>Specyfikacja;</w:t>
      </w:r>
    </w:p>
    <w:p w14:paraId="44BC24CF" w14:textId="77777777" w:rsidR="00B370B0" w:rsidRPr="00B370B0" w:rsidRDefault="00B370B0" w:rsidP="00B370B0">
      <w:pPr>
        <w:pStyle w:val="Akapitzlist"/>
        <w:numPr>
          <w:ilvl w:val="0"/>
          <w:numId w:val="118"/>
        </w:numPr>
        <w:suppressAutoHyphens w:val="0"/>
        <w:spacing w:line="23" w:lineRule="atLeast"/>
        <w:rPr>
          <w:rFonts w:ascii="Arial" w:hAnsi="Arial" w:cs="Arial"/>
          <w:sz w:val="20"/>
          <w:szCs w:val="20"/>
        </w:rPr>
      </w:pPr>
      <w:r w:rsidRPr="00B370B0">
        <w:rPr>
          <w:rFonts w:ascii="Arial" w:hAnsi="Arial" w:cs="Arial"/>
          <w:sz w:val="20"/>
          <w:szCs w:val="20"/>
        </w:rPr>
        <w:t xml:space="preserve"> Koryta BAKS system ciężki </w:t>
      </w:r>
      <w:proofErr w:type="spellStart"/>
      <w:r w:rsidRPr="00B370B0">
        <w:rPr>
          <w:rFonts w:ascii="Arial" w:hAnsi="Arial" w:cs="Arial"/>
          <w:sz w:val="20"/>
          <w:szCs w:val="20"/>
        </w:rPr>
        <w:t>ocynk</w:t>
      </w:r>
      <w:proofErr w:type="spellEnd"/>
      <w:r w:rsidRPr="00B370B0">
        <w:rPr>
          <w:rFonts w:ascii="Arial" w:hAnsi="Arial" w:cs="Arial"/>
          <w:sz w:val="20"/>
          <w:szCs w:val="20"/>
        </w:rPr>
        <w:t xml:space="preserve"> ogniowy zanurzeniowy pokrywą. Montaż umożliwiający swobodny dostęp do przewodów w korycie </w:t>
      </w:r>
    </w:p>
    <w:p w14:paraId="00DCEE2C"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Montaż koryt tylko na podstawie kształtek systemowych BAKS. Wszelkie odstępstwa wymagają uzgodnienia</w:t>
      </w:r>
    </w:p>
    <w:p w14:paraId="36A9C0B6"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Wszystkie cięte krawędzie koryt zabezpieczone wg wymagań BAKS</w:t>
      </w:r>
    </w:p>
    <w:p w14:paraId="2952DED6" w14:textId="77777777" w:rsidR="00B370B0" w:rsidRPr="00B370B0" w:rsidRDefault="00B370B0" w:rsidP="00B370B0">
      <w:pPr>
        <w:pStyle w:val="Akapitzlist"/>
        <w:numPr>
          <w:ilvl w:val="0"/>
          <w:numId w:val="118"/>
        </w:numPr>
        <w:suppressAutoHyphens w:val="0"/>
        <w:spacing w:line="23" w:lineRule="atLeast"/>
        <w:rPr>
          <w:rFonts w:ascii="Arial" w:hAnsi="Arial" w:cs="Arial"/>
          <w:sz w:val="20"/>
          <w:szCs w:val="20"/>
        </w:rPr>
      </w:pPr>
      <w:r w:rsidRPr="00B370B0">
        <w:rPr>
          <w:rFonts w:ascii="Arial" w:hAnsi="Arial" w:cs="Arial"/>
          <w:sz w:val="20"/>
          <w:szCs w:val="20"/>
        </w:rPr>
        <w:t>Zastosować śruby i nakrętki nierdzewne</w:t>
      </w:r>
    </w:p>
    <w:p w14:paraId="6B3B7914"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Aparatura: ABB, Legrand lub zbliżona do akceptacji zamawiającego</w:t>
      </w:r>
    </w:p>
    <w:p w14:paraId="63A0DD17"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Przewody elektryczne: Bitner LAPP, Telefonika lub podobne do akceptacji zamawiającego </w:t>
      </w:r>
    </w:p>
    <w:p w14:paraId="2D4E99B1" w14:textId="77777777" w:rsidR="00B370B0" w:rsidRPr="00B370B0" w:rsidRDefault="00B370B0" w:rsidP="00B370B0">
      <w:pPr>
        <w:pStyle w:val="Akapitzlist"/>
        <w:numPr>
          <w:ilvl w:val="0"/>
          <w:numId w:val="118"/>
        </w:numPr>
        <w:suppressAutoHyphens w:val="0"/>
        <w:spacing w:line="23" w:lineRule="atLeast"/>
        <w:jc w:val="both"/>
        <w:rPr>
          <w:rFonts w:ascii="Arial" w:hAnsi="Arial" w:cs="Arial"/>
          <w:bCs/>
          <w:sz w:val="20"/>
          <w:szCs w:val="20"/>
        </w:rPr>
      </w:pPr>
      <w:r w:rsidRPr="00B370B0">
        <w:rPr>
          <w:rFonts w:ascii="Arial" w:hAnsi="Arial" w:cs="Arial"/>
          <w:bCs/>
          <w:sz w:val="20"/>
          <w:szCs w:val="20"/>
        </w:rPr>
        <w:t>Skrętka kategorii 6</w:t>
      </w:r>
    </w:p>
    <w:p w14:paraId="3B6AE914"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Łączniki SCAME podświetlone </w:t>
      </w:r>
    </w:p>
    <w:p w14:paraId="0F7C6C93"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Złączki szynowe: EATON, Morek dla przewodów sygnałowych: Phoenix </w:t>
      </w:r>
      <w:proofErr w:type="spellStart"/>
      <w:r w:rsidRPr="00B370B0">
        <w:rPr>
          <w:rFonts w:ascii="Arial" w:hAnsi="Arial" w:cs="Arial"/>
          <w:sz w:val="20"/>
          <w:szCs w:val="20"/>
        </w:rPr>
        <w:t>Contact</w:t>
      </w:r>
      <w:proofErr w:type="spellEnd"/>
    </w:p>
    <w:p w14:paraId="335E01BE"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Przyciski, przełączniki, diody LED kasety itp.: EATON </w:t>
      </w:r>
    </w:p>
    <w:p w14:paraId="3875B4A9"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Czujniki: ABB, Emerson, Vega, </w:t>
      </w:r>
      <w:proofErr w:type="spellStart"/>
      <w:r w:rsidRPr="00B370B0">
        <w:rPr>
          <w:rFonts w:ascii="Arial" w:hAnsi="Arial" w:cs="Arial"/>
          <w:sz w:val="20"/>
          <w:szCs w:val="20"/>
        </w:rPr>
        <w:t>Yokogawa</w:t>
      </w:r>
      <w:proofErr w:type="spellEnd"/>
      <w:r w:rsidRPr="00B370B0">
        <w:rPr>
          <w:rFonts w:ascii="Arial" w:hAnsi="Arial" w:cs="Arial"/>
          <w:sz w:val="20"/>
          <w:szCs w:val="20"/>
        </w:rPr>
        <w:t xml:space="preserve">, </w:t>
      </w:r>
      <w:proofErr w:type="spellStart"/>
      <w:r w:rsidRPr="00B370B0">
        <w:rPr>
          <w:rFonts w:ascii="Arial" w:hAnsi="Arial" w:cs="Arial"/>
          <w:bCs/>
          <w:sz w:val="20"/>
          <w:szCs w:val="20"/>
        </w:rPr>
        <w:t>Pepperl+Fuchs</w:t>
      </w:r>
      <w:proofErr w:type="spellEnd"/>
      <w:r w:rsidRPr="00B370B0">
        <w:rPr>
          <w:rFonts w:ascii="Arial" w:hAnsi="Arial" w:cs="Arial"/>
          <w:bCs/>
          <w:sz w:val="20"/>
          <w:szCs w:val="20"/>
        </w:rPr>
        <w:t xml:space="preserve">, </w:t>
      </w:r>
      <w:proofErr w:type="spellStart"/>
      <w:r w:rsidRPr="00B370B0">
        <w:rPr>
          <w:rFonts w:ascii="Arial" w:hAnsi="Arial" w:cs="Arial"/>
          <w:bCs/>
          <w:sz w:val="20"/>
          <w:szCs w:val="20"/>
        </w:rPr>
        <w:t>Yokogawa</w:t>
      </w:r>
      <w:proofErr w:type="spellEnd"/>
    </w:p>
    <w:p w14:paraId="16A07AAF" w14:textId="77777777" w:rsidR="00B370B0" w:rsidRPr="00B370B0" w:rsidRDefault="00B370B0" w:rsidP="00B370B0">
      <w:pPr>
        <w:pStyle w:val="Akapitzlist"/>
        <w:numPr>
          <w:ilvl w:val="0"/>
          <w:numId w:val="118"/>
        </w:numPr>
        <w:suppressAutoHyphens w:val="0"/>
        <w:spacing w:line="23" w:lineRule="atLeast"/>
        <w:jc w:val="both"/>
        <w:rPr>
          <w:rFonts w:ascii="Arial" w:hAnsi="Arial" w:cs="Arial"/>
          <w:bCs/>
          <w:sz w:val="20"/>
          <w:szCs w:val="20"/>
          <w:lang w:val="en-GB"/>
        </w:rPr>
      </w:pPr>
      <w:proofErr w:type="spellStart"/>
      <w:r w:rsidRPr="00B370B0">
        <w:rPr>
          <w:rFonts w:ascii="Arial" w:hAnsi="Arial" w:cs="Arial"/>
          <w:bCs/>
          <w:sz w:val="20"/>
          <w:szCs w:val="20"/>
          <w:lang w:val="en-GB"/>
        </w:rPr>
        <w:t>Szafa</w:t>
      </w:r>
      <w:proofErr w:type="spellEnd"/>
      <w:r w:rsidRPr="00B370B0">
        <w:rPr>
          <w:rFonts w:ascii="Arial" w:hAnsi="Arial" w:cs="Arial"/>
          <w:bCs/>
          <w:sz w:val="20"/>
          <w:szCs w:val="20"/>
          <w:lang w:val="en-GB"/>
        </w:rPr>
        <w:t xml:space="preserve"> Rittal pod panel </w:t>
      </w:r>
      <w:proofErr w:type="spellStart"/>
      <w:r w:rsidRPr="00B370B0">
        <w:rPr>
          <w:rFonts w:ascii="Arial" w:hAnsi="Arial" w:cs="Arial"/>
          <w:bCs/>
          <w:sz w:val="20"/>
          <w:szCs w:val="20"/>
          <w:lang w:val="en-GB"/>
        </w:rPr>
        <w:t>operatorski</w:t>
      </w:r>
      <w:proofErr w:type="spellEnd"/>
      <w:r w:rsidRPr="00B370B0">
        <w:rPr>
          <w:rFonts w:ascii="Arial" w:hAnsi="Arial" w:cs="Arial"/>
          <w:bCs/>
          <w:sz w:val="20"/>
          <w:szCs w:val="20"/>
          <w:lang w:val="en-GB"/>
        </w:rPr>
        <w:t xml:space="preserve">: </w:t>
      </w:r>
    </w:p>
    <w:p w14:paraId="258F4366" w14:textId="77777777" w:rsidR="00B370B0" w:rsidRPr="00B370B0" w:rsidRDefault="00B370B0" w:rsidP="00B370B0">
      <w:pPr>
        <w:pStyle w:val="Akapitzlist"/>
        <w:numPr>
          <w:ilvl w:val="1"/>
          <w:numId w:val="118"/>
        </w:numPr>
        <w:suppressAutoHyphens w:val="0"/>
        <w:spacing w:line="23" w:lineRule="atLeast"/>
        <w:jc w:val="both"/>
        <w:rPr>
          <w:rFonts w:ascii="Arial" w:hAnsi="Arial" w:cs="Arial"/>
          <w:bCs/>
          <w:sz w:val="20"/>
          <w:szCs w:val="20"/>
          <w:lang w:val="en-GB"/>
        </w:rPr>
      </w:pPr>
      <w:r w:rsidRPr="00B370B0">
        <w:rPr>
          <w:rFonts w:ascii="Arial" w:hAnsi="Arial" w:cs="Arial"/>
          <w:bCs/>
          <w:sz w:val="20"/>
          <w:szCs w:val="20"/>
        </w:rPr>
        <w:t>Stopień ochrony: IP55</w:t>
      </w:r>
    </w:p>
    <w:p w14:paraId="04195FE6" w14:textId="77777777" w:rsidR="00B370B0" w:rsidRPr="00B370B0" w:rsidRDefault="00B370B0" w:rsidP="00B370B0">
      <w:pPr>
        <w:pStyle w:val="Akapitzlist"/>
        <w:numPr>
          <w:ilvl w:val="1"/>
          <w:numId w:val="118"/>
        </w:numPr>
        <w:suppressAutoHyphens w:val="0"/>
        <w:spacing w:line="23" w:lineRule="atLeast"/>
        <w:jc w:val="both"/>
        <w:rPr>
          <w:rFonts w:ascii="Arial" w:hAnsi="Arial" w:cs="Arial"/>
          <w:bCs/>
          <w:sz w:val="20"/>
          <w:szCs w:val="20"/>
          <w:lang w:val="en-GB"/>
        </w:rPr>
      </w:pPr>
      <w:proofErr w:type="spellStart"/>
      <w:r w:rsidRPr="00B370B0">
        <w:rPr>
          <w:rFonts w:ascii="Arial" w:hAnsi="Arial" w:cs="Arial"/>
          <w:bCs/>
          <w:sz w:val="20"/>
          <w:szCs w:val="20"/>
          <w:lang w:val="en-GB"/>
        </w:rPr>
        <w:lastRenderedPageBreak/>
        <w:t>Wymiary</w:t>
      </w:r>
      <w:proofErr w:type="spellEnd"/>
      <w:r w:rsidRPr="00B370B0">
        <w:rPr>
          <w:rFonts w:ascii="Arial" w:hAnsi="Arial" w:cs="Arial"/>
          <w:bCs/>
          <w:sz w:val="20"/>
          <w:szCs w:val="20"/>
          <w:lang w:val="en-GB"/>
        </w:rPr>
        <w:t>: 600x600</w:t>
      </w:r>
    </w:p>
    <w:p w14:paraId="5C80A4BD" w14:textId="77777777" w:rsidR="00B370B0" w:rsidRPr="00B370B0" w:rsidRDefault="00B370B0" w:rsidP="00B370B0">
      <w:pPr>
        <w:pStyle w:val="Akapitzlist"/>
        <w:numPr>
          <w:ilvl w:val="1"/>
          <w:numId w:val="118"/>
        </w:numPr>
        <w:suppressAutoHyphens w:val="0"/>
        <w:spacing w:line="23" w:lineRule="atLeast"/>
        <w:jc w:val="both"/>
        <w:rPr>
          <w:rFonts w:ascii="Arial" w:hAnsi="Arial" w:cs="Arial"/>
          <w:bCs/>
          <w:sz w:val="20"/>
          <w:szCs w:val="20"/>
        </w:rPr>
      </w:pPr>
      <w:r w:rsidRPr="00B370B0">
        <w:rPr>
          <w:rFonts w:ascii="Arial" w:hAnsi="Arial" w:cs="Arial"/>
          <w:bCs/>
          <w:sz w:val="20"/>
          <w:szCs w:val="20"/>
        </w:rPr>
        <w:t xml:space="preserve">Płyta montażowa </w:t>
      </w:r>
    </w:p>
    <w:p w14:paraId="4E3CCA9D" w14:textId="77777777" w:rsidR="00B370B0" w:rsidRPr="00B370B0" w:rsidRDefault="00B370B0" w:rsidP="00B370B0">
      <w:pPr>
        <w:pStyle w:val="Akapitzlist"/>
        <w:numPr>
          <w:ilvl w:val="1"/>
          <w:numId w:val="118"/>
        </w:numPr>
        <w:suppressAutoHyphens w:val="0"/>
        <w:spacing w:line="23" w:lineRule="atLeast"/>
        <w:jc w:val="both"/>
        <w:rPr>
          <w:rFonts w:ascii="Arial" w:hAnsi="Arial" w:cs="Arial"/>
          <w:bCs/>
          <w:sz w:val="20"/>
          <w:szCs w:val="20"/>
        </w:rPr>
      </w:pPr>
      <w:r w:rsidRPr="00B370B0">
        <w:rPr>
          <w:rFonts w:ascii="Arial" w:hAnsi="Arial" w:cs="Arial"/>
          <w:bCs/>
          <w:sz w:val="20"/>
          <w:szCs w:val="20"/>
        </w:rPr>
        <w:t>Materiał stal</w:t>
      </w:r>
    </w:p>
    <w:p w14:paraId="0D35CEB7"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Szafa </w:t>
      </w:r>
      <w:proofErr w:type="spellStart"/>
      <w:r w:rsidRPr="00B370B0">
        <w:rPr>
          <w:rFonts w:ascii="Arial" w:hAnsi="Arial" w:cs="Arial"/>
          <w:sz w:val="20"/>
          <w:szCs w:val="20"/>
        </w:rPr>
        <w:t>Rittal</w:t>
      </w:r>
      <w:proofErr w:type="spellEnd"/>
      <w:r w:rsidRPr="00B370B0">
        <w:rPr>
          <w:rFonts w:ascii="Arial" w:hAnsi="Arial" w:cs="Arial"/>
          <w:sz w:val="20"/>
          <w:szCs w:val="20"/>
        </w:rPr>
        <w:t>:</w:t>
      </w:r>
    </w:p>
    <w:p w14:paraId="6448089D"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IP55  </w:t>
      </w:r>
    </w:p>
    <w:p w14:paraId="3A7F4979"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Materiał: stal</w:t>
      </w:r>
    </w:p>
    <w:p w14:paraId="40328A03"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Drzwi podwójne z przodu</w:t>
      </w:r>
    </w:p>
    <w:p w14:paraId="6DE573DF"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Płyta montażowa </w:t>
      </w:r>
    </w:p>
    <w:p w14:paraId="169B299A"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 xml:space="preserve">Prowadzenie kabli w korycie kablowym </w:t>
      </w:r>
    </w:p>
    <w:p w14:paraId="5997A886" w14:textId="77777777" w:rsidR="00B370B0" w:rsidRPr="00B370B0" w:rsidRDefault="00B370B0" w:rsidP="00B370B0">
      <w:pPr>
        <w:pStyle w:val="Akapitzlist"/>
        <w:numPr>
          <w:ilvl w:val="1"/>
          <w:numId w:val="118"/>
        </w:numPr>
        <w:suppressAutoHyphens w:val="0"/>
        <w:spacing w:line="23" w:lineRule="atLeast"/>
        <w:contextualSpacing/>
        <w:jc w:val="both"/>
        <w:rPr>
          <w:rFonts w:ascii="Arial" w:hAnsi="Arial" w:cs="Arial"/>
          <w:sz w:val="20"/>
          <w:szCs w:val="20"/>
        </w:rPr>
      </w:pPr>
      <w:r w:rsidRPr="00B370B0">
        <w:rPr>
          <w:rFonts w:ascii="Arial" w:hAnsi="Arial" w:cs="Arial"/>
          <w:sz w:val="20"/>
          <w:szCs w:val="20"/>
        </w:rPr>
        <w:t>Systemowe oświetlenie LED</w:t>
      </w:r>
    </w:p>
    <w:p w14:paraId="2A2903A2" w14:textId="77777777" w:rsidR="00B370B0" w:rsidRPr="00B370B0" w:rsidRDefault="00B370B0" w:rsidP="00B370B0">
      <w:pPr>
        <w:pStyle w:val="Akapitzlist"/>
        <w:numPr>
          <w:ilvl w:val="0"/>
          <w:numId w:val="118"/>
        </w:numPr>
        <w:suppressAutoHyphens w:val="0"/>
        <w:spacing w:line="23" w:lineRule="atLeast"/>
        <w:contextualSpacing/>
        <w:jc w:val="both"/>
        <w:rPr>
          <w:rFonts w:ascii="Arial" w:hAnsi="Arial" w:cs="Arial"/>
          <w:sz w:val="20"/>
          <w:szCs w:val="20"/>
        </w:rPr>
      </w:pPr>
    </w:p>
    <w:p w14:paraId="027D275C" w14:textId="77777777" w:rsidR="00B370B0" w:rsidRPr="00B370B0" w:rsidRDefault="00B370B0" w:rsidP="00B370B0">
      <w:pPr>
        <w:spacing w:line="23" w:lineRule="atLeast"/>
        <w:jc w:val="both"/>
        <w:rPr>
          <w:rFonts w:cs="Arial"/>
          <w:b/>
          <w:bCs/>
          <w:u w:val="single"/>
        </w:rPr>
      </w:pPr>
    </w:p>
    <w:p w14:paraId="165BAF2B" w14:textId="77777777" w:rsidR="00B370B0" w:rsidRPr="00B370B0" w:rsidRDefault="00B370B0" w:rsidP="00B370B0">
      <w:pPr>
        <w:pStyle w:val="Akapitzlist"/>
        <w:numPr>
          <w:ilvl w:val="0"/>
          <w:numId w:val="94"/>
        </w:numPr>
        <w:suppressAutoHyphens w:val="0"/>
        <w:spacing w:line="23" w:lineRule="atLeast"/>
        <w:jc w:val="both"/>
        <w:rPr>
          <w:rFonts w:ascii="Arial" w:hAnsi="Arial" w:cs="Arial"/>
          <w:b/>
          <w:bCs/>
          <w:sz w:val="20"/>
          <w:szCs w:val="20"/>
          <w:u w:val="single"/>
        </w:rPr>
      </w:pPr>
      <w:r w:rsidRPr="00B370B0">
        <w:rPr>
          <w:rFonts w:ascii="Arial" w:hAnsi="Arial" w:cs="Arial"/>
          <w:b/>
          <w:bCs/>
          <w:sz w:val="20"/>
          <w:szCs w:val="20"/>
          <w:u w:val="single"/>
        </w:rPr>
        <w:t>Inne wymogi:</w:t>
      </w:r>
    </w:p>
    <w:p w14:paraId="565BC7AF" w14:textId="77777777" w:rsidR="00B370B0" w:rsidRPr="00B370B0" w:rsidRDefault="00B370B0" w:rsidP="00B370B0">
      <w:pPr>
        <w:pStyle w:val="Akapitzlist"/>
        <w:numPr>
          <w:ilvl w:val="0"/>
          <w:numId w:val="95"/>
        </w:numPr>
        <w:suppressAutoHyphens w:val="0"/>
        <w:spacing w:line="23" w:lineRule="atLeast"/>
        <w:jc w:val="both"/>
        <w:rPr>
          <w:rFonts w:ascii="Arial" w:hAnsi="Arial" w:cs="Arial"/>
          <w:sz w:val="20"/>
          <w:szCs w:val="20"/>
        </w:rPr>
      </w:pPr>
      <w:r w:rsidRPr="00B370B0">
        <w:rPr>
          <w:rFonts w:ascii="Arial" w:hAnsi="Arial" w:cs="Arial"/>
          <w:sz w:val="20"/>
          <w:szCs w:val="20"/>
        </w:rPr>
        <w:t>Pełna dokumentacja CE, DTR, Instrukcja obsługi w języku polskim</w:t>
      </w:r>
    </w:p>
    <w:p w14:paraId="1A0864DC" w14:textId="77777777" w:rsidR="00B370B0" w:rsidRPr="00B370B0" w:rsidRDefault="00B370B0" w:rsidP="00B370B0">
      <w:pPr>
        <w:pStyle w:val="Akapitzlist"/>
        <w:numPr>
          <w:ilvl w:val="0"/>
          <w:numId w:val="95"/>
        </w:numPr>
        <w:suppressAutoHyphens w:val="0"/>
        <w:spacing w:line="23" w:lineRule="atLeast"/>
        <w:jc w:val="both"/>
        <w:rPr>
          <w:rFonts w:ascii="Arial" w:hAnsi="Arial" w:cs="Arial"/>
          <w:sz w:val="20"/>
          <w:szCs w:val="20"/>
        </w:rPr>
      </w:pPr>
      <w:r w:rsidRPr="00B370B0">
        <w:rPr>
          <w:rFonts w:ascii="Arial" w:hAnsi="Arial" w:cs="Arial"/>
          <w:sz w:val="20"/>
          <w:szCs w:val="20"/>
        </w:rPr>
        <w:t>Przeprowadzenie szkolenia z zakresu budowy i obsługi</w:t>
      </w:r>
    </w:p>
    <w:p w14:paraId="4F120F0F" w14:textId="77777777" w:rsidR="00B370B0" w:rsidRPr="00B370B0" w:rsidRDefault="00B370B0" w:rsidP="00B370B0">
      <w:pPr>
        <w:pStyle w:val="Akapitzlist"/>
        <w:numPr>
          <w:ilvl w:val="0"/>
          <w:numId w:val="95"/>
        </w:numPr>
        <w:suppressAutoHyphens w:val="0"/>
        <w:spacing w:line="23" w:lineRule="atLeast"/>
        <w:jc w:val="both"/>
        <w:rPr>
          <w:rFonts w:ascii="Arial" w:hAnsi="Arial" w:cs="Arial"/>
          <w:sz w:val="20"/>
          <w:szCs w:val="20"/>
        </w:rPr>
      </w:pPr>
      <w:r w:rsidRPr="00B370B0">
        <w:rPr>
          <w:rFonts w:ascii="Arial" w:hAnsi="Arial" w:cs="Arial"/>
          <w:sz w:val="20"/>
          <w:szCs w:val="20"/>
        </w:rPr>
        <w:t>Wszystkie prace muszą być wykonane zgodnie z polskim prawem i wewnętrznymi procedurami Zamawiającego.</w:t>
      </w:r>
    </w:p>
    <w:p w14:paraId="02D882B4" w14:textId="77777777" w:rsidR="00B370B0" w:rsidRPr="00B370B0" w:rsidRDefault="00B370B0" w:rsidP="00B370B0">
      <w:pPr>
        <w:pStyle w:val="Akapitzlist"/>
        <w:numPr>
          <w:ilvl w:val="0"/>
          <w:numId w:val="95"/>
        </w:numPr>
        <w:suppressAutoHyphens w:val="0"/>
        <w:spacing w:line="23" w:lineRule="atLeast"/>
        <w:jc w:val="both"/>
        <w:rPr>
          <w:rFonts w:ascii="Arial" w:hAnsi="Arial" w:cs="Arial"/>
          <w:sz w:val="20"/>
          <w:szCs w:val="20"/>
        </w:rPr>
      </w:pPr>
      <w:r w:rsidRPr="00B370B0">
        <w:rPr>
          <w:rFonts w:ascii="Arial" w:hAnsi="Arial" w:cs="Arial"/>
          <w:sz w:val="20"/>
          <w:szCs w:val="20"/>
        </w:rPr>
        <w:t>Wszelkie dokumenty (w tym m.in. projekty, instrukcje, certyfikaty, raporty) muszą być dostarczone w języku polskim.</w:t>
      </w:r>
    </w:p>
    <w:p w14:paraId="471AD51C" w14:textId="77777777" w:rsidR="00B370B0" w:rsidRPr="00B370B0" w:rsidRDefault="00B370B0" w:rsidP="00B370B0">
      <w:pPr>
        <w:pStyle w:val="Akapitzlist"/>
        <w:numPr>
          <w:ilvl w:val="0"/>
          <w:numId w:val="95"/>
        </w:numPr>
        <w:suppressAutoHyphens w:val="0"/>
        <w:spacing w:line="23" w:lineRule="atLeast"/>
        <w:jc w:val="both"/>
        <w:rPr>
          <w:rFonts w:ascii="Arial" w:hAnsi="Arial" w:cs="Arial"/>
          <w:sz w:val="20"/>
          <w:szCs w:val="20"/>
        </w:rPr>
      </w:pPr>
      <w:r w:rsidRPr="00B370B0">
        <w:rPr>
          <w:rFonts w:ascii="Arial" w:hAnsi="Arial" w:cs="Arial"/>
          <w:sz w:val="20"/>
          <w:szCs w:val="20"/>
        </w:rPr>
        <w:t xml:space="preserve">Przygotowana dokumentacja powinna być w środowisku e-Plan P8 – </w:t>
      </w:r>
      <w:proofErr w:type="spellStart"/>
      <w:r w:rsidRPr="00B370B0">
        <w:rPr>
          <w:rFonts w:ascii="Arial" w:hAnsi="Arial" w:cs="Arial"/>
          <w:sz w:val="20"/>
          <w:szCs w:val="20"/>
        </w:rPr>
        <w:t>Electric</w:t>
      </w:r>
      <w:proofErr w:type="spellEnd"/>
      <w:r w:rsidRPr="00B370B0">
        <w:rPr>
          <w:rFonts w:ascii="Arial" w:hAnsi="Arial" w:cs="Arial"/>
          <w:sz w:val="20"/>
          <w:szCs w:val="20"/>
        </w:rPr>
        <w:t xml:space="preserve"> (w aktualnej wersji) – schematy oraz rysunki w wersji edytowalnej. Pozostała część dokumentacji w (auto-</w:t>
      </w:r>
      <w:proofErr w:type="spellStart"/>
      <w:r w:rsidRPr="00B370B0">
        <w:rPr>
          <w:rFonts w:ascii="Arial" w:hAnsi="Arial" w:cs="Arial"/>
          <w:sz w:val="20"/>
          <w:szCs w:val="20"/>
        </w:rPr>
        <w:t>cad</w:t>
      </w:r>
      <w:proofErr w:type="spellEnd"/>
      <w:r w:rsidRPr="00B370B0">
        <w:rPr>
          <w:rFonts w:ascii="Arial" w:hAnsi="Arial" w:cs="Arial"/>
          <w:sz w:val="20"/>
          <w:szCs w:val="20"/>
        </w:rPr>
        <w:t xml:space="preserve"> , pakiet </w:t>
      </w:r>
      <w:proofErr w:type="spellStart"/>
      <w:r w:rsidRPr="00B370B0">
        <w:rPr>
          <w:rFonts w:ascii="Arial" w:hAnsi="Arial" w:cs="Arial"/>
          <w:sz w:val="20"/>
          <w:szCs w:val="20"/>
        </w:rPr>
        <w:t>office</w:t>
      </w:r>
      <w:proofErr w:type="spellEnd"/>
      <w:r w:rsidRPr="00B370B0">
        <w:rPr>
          <w:rFonts w:ascii="Arial" w:hAnsi="Arial" w:cs="Arial"/>
          <w:sz w:val="20"/>
          <w:szCs w:val="20"/>
        </w:rPr>
        <w:t>)  w wersji edytowalnej.</w:t>
      </w:r>
    </w:p>
    <w:p w14:paraId="6B6E62F8" w14:textId="77777777" w:rsidR="00B370B0" w:rsidRPr="00B370B0" w:rsidRDefault="00B370B0" w:rsidP="00B370B0">
      <w:pPr>
        <w:pStyle w:val="Akapitzlist"/>
        <w:spacing w:line="23" w:lineRule="atLeast"/>
        <w:ind w:left="502"/>
        <w:jc w:val="both"/>
        <w:rPr>
          <w:rFonts w:ascii="Arial" w:hAnsi="Arial" w:cs="Arial"/>
          <w:sz w:val="20"/>
          <w:szCs w:val="20"/>
        </w:rPr>
      </w:pPr>
    </w:p>
    <w:p w14:paraId="04D7C619" w14:textId="77777777" w:rsidR="00B370B0" w:rsidRPr="00B370B0" w:rsidRDefault="00B370B0" w:rsidP="00B370B0">
      <w:pPr>
        <w:pStyle w:val="StylTekstpodstawowyArial10ptNiePogrubienieZlewej1"/>
        <w:spacing w:after="0" w:line="23" w:lineRule="atLeast"/>
        <w:ind w:left="0"/>
        <w:rPr>
          <w:rFonts w:cs="Arial"/>
        </w:rPr>
      </w:pPr>
    </w:p>
    <w:p w14:paraId="3070F5F6" w14:textId="77777777" w:rsidR="00481094" w:rsidRPr="00B370B0" w:rsidRDefault="00481094" w:rsidP="00F95133">
      <w:pPr>
        <w:pStyle w:val="Nagwek2"/>
        <w:rPr>
          <w:szCs w:val="20"/>
        </w:rPr>
      </w:pPr>
      <w:r w:rsidRPr="00B370B0">
        <w:rPr>
          <w:szCs w:val="20"/>
        </w:rPr>
        <w:lastRenderedPageBreak/>
        <w:t>Załącznik nr 2</w:t>
      </w:r>
      <w:r w:rsidRPr="00B370B0">
        <w:rPr>
          <w:szCs w:val="20"/>
        </w:rPr>
        <w:br/>
        <w:t>Wymagania w zakresie Dokumentacji Projektowej</w:t>
      </w:r>
      <w:bookmarkEnd w:id="106"/>
      <w:bookmarkEnd w:id="107"/>
      <w:bookmarkEnd w:id="108"/>
    </w:p>
    <w:p w14:paraId="7898BEB9" w14:textId="77777777" w:rsidR="00481094" w:rsidRPr="00B370B0" w:rsidRDefault="00481094" w:rsidP="00600277">
      <w:pPr>
        <w:numPr>
          <w:ilvl w:val="0"/>
          <w:numId w:val="39"/>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Protokoły z prób, testów, odbiorów,</w:t>
      </w:r>
    </w:p>
    <w:p w14:paraId="71187735"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5CE93E44"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DB - Dokumentacja Budowlana,</w:t>
      </w:r>
    </w:p>
    <w:p w14:paraId="7B0693FC"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DW - Dokumentacja Wykonawcza,</w:t>
      </w:r>
    </w:p>
    <w:p w14:paraId="46683038"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DP - Dokumentacja Powykonawcza,</w:t>
      </w:r>
    </w:p>
    <w:p w14:paraId="260EAFFC"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DTR – Dokumentacja Techniczno-Ruchowa,</w:t>
      </w:r>
    </w:p>
    <w:p w14:paraId="1C820FA5"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IUR - Instrukcja Utrzymania Ruchu,</w:t>
      </w:r>
    </w:p>
    <w:p w14:paraId="449EF027"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206FDF63"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DM - Dokumentacja Montażowa,</w:t>
      </w:r>
    </w:p>
    <w:p w14:paraId="7ED99CEC"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7D66004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Dokumenty PINB (właściwy organ nadzoru budowlanego)</w:t>
      </w:r>
    </w:p>
    <w:p w14:paraId="4D253EB1"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Dokumenty UDT (Urząd Dozoru Technicznego)</w:t>
      </w:r>
    </w:p>
    <w:p w14:paraId="28E2EE3C"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p>
    <w:p w14:paraId="24DA36C9"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62747F5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budowę</w:t>
      </w:r>
    </w:p>
    <w:p w14:paraId="2A45B03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użytkowanie</w:t>
      </w:r>
    </w:p>
    <w:p w14:paraId="4E8589F0" w14:textId="77777777" w:rsidR="00481094" w:rsidRPr="00B370B0" w:rsidRDefault="00481094" w:rsidP="00600277">
      <w:pPr>
        <w:numPr>
          <w:ilvl w:val="0"/>
          <w:numId w:val="39"/>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326DD272" w14:textId="77777777" w:rsidR="00481094" w:rsidRPr="00B370B0" w:rsidRDefault="00481094" w:rsidP="00481094">
      <w:pPr>
        <w:pStyle w:val="Standard"/>
        <w:spacing w:after="120"/>
        <w:jc w:val="both"/>
        <w:rPr>
          <w:rFonts w:ascii="Arial" w:hAnsi="Arial" w:cs="Arial"/>
          <w:sz w:val="20"/>
          <w:szCs w:val="20"/>
        </w:rPr>
      </w:pPr>
      <w:bookmarkStart w:id="110" w:name="_Toc65498623"/>
      <w:bookmarkStart w:id="111" w:name="_Toc65498668"/>
      <w:r w:rsidRPr="00B370B0">
        <w:rPr>
          <w:rFonts w:ascii="Arial" w:eastAsia="Times New Roman" w:hAnsi="Arial" w:cs="Arial"/>
          <w:sz w:val="20"/>
          <w:szCs w:val="20"/>
          <w:lang w:eastAsia="pl-PL"/>
        </w:rPr>
        <w:t>Kompletna</w:t>
      </w:r>
      <w:r w:rsidRPr="00B370B0">
        <w:rPr>
          <w:rFonts w:ascii="Arial" w:eastAsia="Times New Roman" w:hAnsi="Arial" w:cs="Arial"/>
          <w:b/>
          <w:sz w:val="20"/>
          <w:szCs w:val="20"/>
          <w:lang w:eastAsia="pl-PL"/>
        </w:rPr>
        <w:t xml:space="preserve"> </w:t>
      </w:r>
      <w:r w:rsidRPr="00B370B0">
        <w:rPr>
          <w:rFonts w:ascii="Arial" w:eastAsia="Times New Roman" w:hAnsi="Arial" w:cs="Arial"/>
          <w:sz w:val="20"/>
          <w:szCs w:val="20"/>
          <w:lang w:eastAsia="pl-PL"/>
        </w:rPr>
        <w:t xml:space="preserve">Dokumentacja Powykonawcza, protokoły z prób i testów, </w:t>
      </w:r>
    </w:p>
    <w:p w14:paraId="3A2F1E21" w14:textId="77777777" w:rsidR="00481094" w:rsidRPr="00B370B0" w:rsidRDefault="00481094" w:rsidP="00481094">
      <w:pPr>
        <w:pStyle w:val="Standard"/>
        <w:spacing w:after="120"/>
        <w:jc w:val="both"/>
        <w:rPr>
          <w:rFonts w:ascii="Arial" w:eastAsia="Times New Roman" w:hAnsi="Arial" w:cs="Arial"/>
          <w:b/>
          <w:sz w:val="20"/>
          <w:szCs w:val="20"/>
          <w:lang w:eastAsia="pl-PL"/>
        </w:rPr>
      </w:pPr>
      <w:r w:rsidRPr="00B370B0">
        <w:rPr>
          <w:rFonts w:ascii="Arial" w:eastAsia="Times New Roman" w:hAnsi="Arial" w:cs="Arial"/>
          <w:sz w:val="20"/>
          <w:szCs w:val="20"/>
          <w:lang w:eastAsia="pl-PL"/>
        </w:rPr>
        <w:t>Dokumentacja Jakościowa (tj. certyfikaty materiałowe, CE, atesty, protokoły odbioru dostaw, listy materiałowe).</w:t>
      </w:r>
    </w:p>
    <w:p w14:paraId="79CEB7A6" w14:textId="662B6DEE" w:rsidR="00A052EE" w:rsidRPr="00B370B0" w:rsidRDefault="00481094" w:rsidP="00A052EE">
      <w:pPr>
        <w:rPr>
          <w:rFonts w:cs="Arial"/>
        </w:rPr>
      </w:pPr>
      <w:r w:rsidRPr="00B370B0">
        <w:rPr>
          <w:rFonts w:cs="Arial"/>
        </w:rPr>
        <w:t xml:space="preserve">Całość dokumentacji będzie wykonana w jęz. polskim </w:t>
      </w:r>
      <w:r w:rsidRPr="00B370B0">
        <w:rPr>
          <w:rFonts w:cs="Arial"/>
          <w:b/>
        </w:rPr>
        <w:t xml:space="preserve">w </w:t>
      </w:r>
      <w:r w:rsidR="000A4BE8" w:rsidRPr="00B370B0">
        <w:rPr>
          <w:rFonts w:cs="Arial"/>
          <w:b/>
        </w:rPr>
        <w:t>2</w:t>
      </w:r>
      <w:r w:rsidRPr="00B370B0">
        <w:rPr>
          <w:rFonts w:cs="Arial"/>
          <w:b/>
        </w:rPr>
        <w:t xml:space="preserve"> egzemplarzach</w:t>
      </w:r>
      <w:r w:rsidRPr="00B370B0">
        <w:rPr>
          <w:rFonts w:cs="Arial"/>
        </w:rPr>
        <w:t xml:space="preserve">. Każdy egzemplarz powinien zawierać wersję papierową i wersję elektroniczną </w:t>
      </w:r>
      <w:r w:rsidR="00A32C25" w:rsidRPr="00B370B0">
        <w:rPr>
          <w:rFonts w:cs="Arial"/>
        </w:rPr>
        <w:t xml:space="preserve">z  wykorzystaniem korporacyjnego systemu </w:t>
      </w:r>
      <w:proofErr w:type="spellStart"/>
      <w:r w:rsidR="00A32C25" w:rsidRPr="00B370B0">
        <w:rPr>
          <w:rFonts w:cs="Arial"/>
        </w:rPr>
        <w:t>Nextfile</w:t>
      </w:r>
      <w:proofErr w:type="spellEnd"/>
      <w:r w:rsidR="00A32C25" w:rsidRPr="00B370B0">
        <w:rPr>
          <w:rFonts w:cs="Arial"/>
        </w:rPr>
        <w:t xml:space="preserve"> </w:t>
      </w:r>
      <w:r w:rsidRPr="00B370B0">
        <w:rPr>
          <w:rFonts w:cs="Arial"/>
        </w:rPr>
        <w:t>(</w:t>
      </w:r>
      <w:r w:rsidR="00A052EE" w:rsidRPr="00B370B0">
        <w:rPr>
          <w:rFonts w:cs="Arial"/>
        </w:rPr>
        <w:t xml:space="preserve">Przygotowana dokumentacja powinna być w środowisku e-Plan P8 – </w:t>
      </w:r>
      <w:proofErr w:type="spellStart"/>
      <w:r w:rsidR="00A052EE" w:rsidRPr="00B370B0">
        <w:rPr>
          <w:rFonts w:cs="Arial"/>
        </w:rPr>
        <w:t>Electric</w:t>
      </w:r>
      <w:proofErr w:type="spellEnd"/>
      <w:r w:rsidR="00A052EE" w:rsidRPr="00B370B0">
        <w:rPr>
          <w:rFonts w:cs="Arial"/>
        </w:rPr>
        <w:t xml:space="preserve"> (w aktualnej wersji) – schematy oraz rysunki w wersji edytowalnej.</w:t>
      </w:r>
      <w:r w:rsidR="004970E6" w:rsidRPr="00B370B0">
        <w:rPr>
          <w:rFonts w:cs="Arial"/>
        </w:rPr>
        <w:t xml:space="preserve"> </w:t>
      </w:r>
      <w:r w:rsidR="00A052EE" w:rsidRPr="00B370B0">
        <w:rPr>
          <w:rFonts w:cs="Arial"/>
        </w:rPr>
        <w:t>Pozostała część dokumentacji w (auto-</w:t>
      </w:r>
      <w:proofErr w:type="spellStart"/>
      <w:r w:rsidR="00A052EE" w:rsidRPr="00B370B0">
        <w:rPr>
          <w:rFonts w:cs="Arial"/>
        </w:rPr>
        <w:t>cad</w:t>
      </w:r>
      <w:proofErr w:type="spellEnd"/>
      <w:r w:rsidR="00A052EE" w:rsidRPr="00B370B0">
        <w:rPr>
          <w:rFonts w:cs="Arial"/>
        </w:rPr>
        <w:t xml:space="preserve"> , pakiet </w:t>
      </w:r>
      <w:proofErr w:type="spellStart"/>
      <w:r w:rsidR="00A052EE" w:rsidRPr="00B370B0">
        <w:rPr>
          <w:rFonts w:cs="Arial"/>
        </w:rPr>
        <w:t>office</w:t>
      </w:r>
      <w:proofErr w:type="spellEnd"/>
      <w:r w:rsidR="00A052EE" w:rsidRPr="00B370B0">
        <w:rPr>
          <w:rFonts w:cs="Arial"/>
        </w:rPr>
        <w:t>)  w wersji edytowalnej.</w:t>
      </w:r>
    </w:p>
    <w:p w14:paraId="6F1AC17D" w14:textId="0A684243" w:rsidR="00481094" w:rsidRPr="00B370B0" w:rsidRDefault="00481094" w:rsidP="00A052EE">
      <w:pPr>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221AA857" w14:textId="5E661871" w:rsidR="00481094" w:rsidRPr="00B370B0" w:rsidRDefault="00481094" w:rsidP="00F95133">
      <w:pPr>
        <w:pStyle w:val="Nagwek2"/>
        <w:rPr>
          <w:noProof/>
          <w:szCs w:val="20"/>
        </w:rPr>
      </w:pPr>
      <w:bookmarkStart w:id="112" w:name="_Toc167795048"/>
      <w:r w:rsidRPr="00B370B0">
        <w:rPr>
          <w:szCs w:val="20"/>
        </w:rPr>
        <w:lastRenderedPageBreak/>
        <w:t>Załącznik nr 3</w:t>
      </w:r>
      <w:r w:rsidRPr="00B370B0">
        <w:rPr>
          <w:szCs w:val="20"/>
        </w:rPr>
        <w:br/>
      </w:r>
      <w:bookmarkStart w:id="113" w:name="_Toc65498624"/>
      <w:bookmarkStart w:id="114" w:name="_Toc65498669"/>
      <w:bookmarkEnd w:id="110"/>
      <w:bookmarkEnd w:id="111"/>
      <w:r w:rsidRPr="00B370B0">
        <w:rPr>
          <w:noProof/>
          <w:szCs w:val="20"/>
        </w:rPr>
        <w:t>Zakres finan</w:t>
      </w:r>
      <w:r w:rsidR="003B0CC3" w:rsidRPr="00B370B0">
        <w:rPr>
          <w:noProof/>
          <w:szCs w:val="20"/>
        </w:rPr>
        <w:t>s</w:t>
      </w:r>
      <w:r w:rsidRPr="00B370B0">
        <w:rPr>
          <w:noProof/>
          <w:szCs w:val="20"/>
        </w:rPr>
        <w:t>owo-rzeczowy</w:t>
      </w:r>
      <w:bookmarkEnd w:id="112"/>
    </w:p>
    <w:p w14:paraId="73B8D5DD" w14:textId="77777777" w:rsidR="008D1C95" w:rsidRPr="00B370B0" w:rsidRDefault="008D1C95"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5" w:name="_Toc133305872"/>
      <w:bookmarkStart w:id="116" w:name="_Toc167795049"/>
      <w:r w:rsidRPr="00B370B0">
        <w:rPr>
          <w:rFonts w:cs="Arial"/>
          <w:b/>
          <w:iCs/>
        </w:rPr>
        <w:lastRenderedPageBreak/>
        <w:t>ZAŁĄCZNIK NR 4a</w:t>
      </w:r>
      <w:r w:rsidRPr="00B370B0">
        <w:rPr>
          <w:rFonts w:cs="Arial"/>
          <w:b/>
          <w:iCs/>
        </w:rPr>
        <w:br/>
        <w:t>Szczegółowe zobowiązania i zasady odpowiedzialności Wykonawcy</w:t>
      </w:r>
      <w:bookmarkEnd w:id="115"/>
    </w:p>
    <w:p w14:paraId="0CAF7306" w14:textId="77777777"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 zobowiązuje się, poza przypadkami wskazanymi w §4 Umowy w szczególności do:</w:t>
      </w:r>
    </w:p>
    <w:p w14:paraId="41DC6A2C" w14:textId="3C53BA4C"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597F00E5"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przekazania nowych urządzeń wraz z ich legalizacją, w tym Głównego Urzędu Miar, dokonywanie zawiadomień, uzgodnień itp.;</w:t>
      </w:r>
    </w:p>
    <w:p w14:paraId="785228A1"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zapewnienia bezpieczeństwa ludziom, urządzeniom i sprzętowi od dnia wejścia na teren wykonywania Inwestycji do dnia protokolarnego zwrócenia go Zamawiającemu;</w:t>
      </w:r>
    </w:p>
    <w:p w14:paraId="02EDA7B8"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p.poż i ochrony środowiska, przekazanych przez Zamawiającego przepisów wskazanych w </w:t>
      </w:r>
      <w:r w:rsidRPr="00B370B0">
        <w:rPr>
          <w:rFonts w:eastAsiaTheme="minorHAnsi" w:cs="Arial"/>
          <w:b/>
          <w:lang w:eastAsia="en-US"/>
        </w:rPr>
        <w:t>§4 ust. 1b)</w:t>
      </w:r>
      <w:r w:rsidRPr="00B370B0">
        <w:rPr>
          <w:rFonts w:eastAsiaTheme="minorHAnsi" w:cs="Arial"/>
          <w:lang w:eastAsia="en-US"/>
        </w:rPr>
        <w:t xml:space="preserve"> Umowy;</w:t>
      </w:r>
    </w:p>
    <w:p w14:paraId="724801CD"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600277">
      <w:pPr>
        <w:numPr>
          <w:ilvl w:val="4"/>
          <w:numId w:val="83"/>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600277">
      <w:pPr>
        <w:numPr>
          <w:ilvl w:val="4"/>
          <w:numId w:val="83"/>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4158CC26"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§16</w:t>
      </w:r>
      <w:r w:rsidRPr="00B370B0">
        <w:rPr>
          <w:rFonts w:eastAsiaTheme="minorHAnsi" w:cs="Arial"/>
          <w:lang w:eastAsia="en-US"/>
        </w:rPr>
        <w:t>; w tym utylizacji odpadów powstałych w trakcie realizacji Inwestycji, chyba że Zamawiający zdecyduje inaczej;</w:t>
      </w:r>
    </w:p>
    <w:p w14:paraId="54D06166"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Inwestycji z zaznaczeniem zaawansowania realizacji prac oraz najbliższych planowanych działań; </w:t>
      </w:r>
    </w:p>
    <w:p w14:paraId="59356417"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7" w:name="_Toc133305873"/>
      <w:r w:rsidRPr="00B370B0">
        <w:rPr>
          <w:rFonts w:cs="Arial"/>
          <w:b/>
          <w:iCs/>
        </w:rPr>
        <w:lastRenderedPageBreak/>
        <w:t>ZAŁĄCZNIK NR 4b</w:t>
      </w:r>
      <w:r w:rsidRPr="00B370B0">
        <w:rPr>
          <w:rFonts w:cs="Arial"/>
          <w:b/>
          <w:iCs/>
        </w:rPr>
        <w:br/>
        <w:t>Standard BHP</w:t>
      </w:r>
      <w:bookmarkEnd w:id="117"/>
    </w:p>
    <w:p w14:paraId="7F86495E" w14:textId="77777777" w:rsidR="002825B8" w:rsidRPr="00B370B0" w:rsidRDefault="002825B8" w:rsidP="00600277">
      <w:pPr>
        <w:numPr>
          <w:ilvl w:val="0"/>
          <w:numId w:val="40"/>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1987F5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600277">
      <w:pPr>
        <w:numPr>
          <w:ilvl w:val="0"/>
          <w:numId w:val="41"/>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600277">
      <w:pPr>
        <w:numPr>
          <w:ilvl w:val="0"/>
          <w:numId w:val="41"/>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p.poż.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06CB6EA0"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 xml:space="preserve">Wykonawca i/lub Podwykonawca jest obowiązany przestrzegać przy każdym wejściu/wyjściu oraz wjazdu/wyjazdu na teren ORLEN OIL procedury </w:t>
      </w:r>
      <w:proofErr w:type="spellStart"/>
      <w:r w:rsidRPr="00B370B0">
        <w:rPr>
          <w:rFonts w:cs="Arial"/>
        </w:rPr>
        <w:t>przepustkowej</w:t>
      </w:r>
      <w:proofErr w:type="spellEnd"/>
      <w:r w:rsidRPr="00B370B0">
        <w:rPr>
          <w:rFonts w:cs="Arial"/>
        </w:rPr>
        <w:t xml:space="preserve"> i zasad wyznaczonych przez Właściciela terenu (jeśli dotyczy).</w:t>
      </w:r>
    </w:p>
    <w:p w14:paraId="455FA9E5"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wyraża zgodę na kontrolę swoich pracowników odnośnie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600277">
      <w:pPr>
        <w:numPr>
          <w:ilvl w:val="0"/>
          <w:numId w:val="40"/>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600277">
      <w:pPr>
        <w:numPr>
          <w:ilvl w:val="0"/>
          <w:numId w:val="40"/>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pawel.zmudzki@orlenoil.pl</w:t>
      </w:r>
    </w:p>
    <w:p w14:paraId="40197989"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sz w:val="20"/>
          <w:szCs w:val="20"/>
        </w:rPr>
        <w:t xml:space="preserve"> pawel.zmudzki@orlenoil.pl</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600277">
      <w:pPr>
        <w:numPr>
          <w:ilvl w:val="0"/>
          <w:numId w:val="40"/>
        </w:numPr>
        <w:suppressAutoHyphens w:val="0"/>
        <w:spacing w:after="0" w:line="240" w:lineRule="auto"/>
        <w:rPr>
          <w:rFonts w:cs="Arial"/>
          <w:b/>
        </w:rPr>
      </w:pPr>
      <w:r w:rsidRPr="00B370B0">
        <w:rPr>
          <w:rFonts w:cs="Arial"/>
          <w:b/>
        </w:rPr>
        <w:t>ZDARZENIA WYPADKOWE ORAZ ZDARZENIA POTENCJALNIE  WYPADKOWE</w:t>
      </w:r>
    </w:p>
    <w:p w14:paraId="4DB66AA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600277">
      <w:pPr>
        <w:numPr>
          <w:ilvl w:val="0"/>
          <w:numId w:val="40"/>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6FB5557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 (Załącznik nr 3).</w:t>
      </w:r>
    </w:p>
    <w:p w14:paraId="1A9C14E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 razie stwierdzenia  przez Służbę BHP/wyznaczone osoby z ORLEN OIL wykonywania prac </w:t>
      </w:r>
      <w:r w:rsidRPr="00B370B0">
        <w:rPr>
          <w:rFonts w:cs="Arial"/>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70DA28E5"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t>ukarania karą pieniężną za naruszenie postanowień w zakresie BHP,  ochrony ppoż., lub bezpieczeństwa procesowego,</w:t>
      </w:r>
    </w:p>
    <w:p w14:paraId="7C5FD0A0"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600277">
      <w:pPr>
        <w:numPr>
          <w:ilvl w:val="1"/>
          <w:numId w:val="40"/>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8"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8"/>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shd w:val="clear" w:color="auto" w:fill="auto"/>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shd w:val="clear" w:color="auto" w:fill="auto"/>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shd w:val="clear" w:color="auto" w:fill="auto"/>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shd w:val="clear" w:color="auto" w:fill="auto"/>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 do ………………………………..</w:t>
            </w:r>
          </w:p>
        </w:tc>
      </w:tr>
      <w:tr w:rsidR="00821BAA" w:rsidRPr="00B370B0" w14:paraId="0936BC0A" w14:textId="77777777" w:rsidTr="00721DF8">
        <w:trPr>
          <w:jc w:val="center"/>
        </w:trPr>
        <w:tc>
          <w:tcPr>
            <w:tcW w:w="3528" w:type="dxa"/>
            <w:shd w:val="clear" w:color="auto" w:fill="auto"/>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shd w:val="clear" w:color="auto" w:fill="auto"/>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shd w:val="clear" w:color="auto" w:fill="auto"/>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shd w:val="clear" w:color="auto" w:fill="auto"/>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shd w:val="clear" w:color="auto" w:fill="auto"/>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shd w:val="clear" w:color="auto" w:fill="auto"/>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shd w:val="clear" w:color="auto" w:fill="auto"/>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shd w:val="clear" w:color="auto" w:fill="auto"/>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shd w:val="clear" w:color="auto" w:fill="auto"/>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shd w:val="clear" w:color="auto" w:fill="auto"/>
          </w:tcPr>
          <w:p w14:paraId="56913490"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shd w:val="clear" w:color="auto" w:fill="auto"/>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shd w:val="clear" w:color="auto" w:fill="auto"/>
          </w:tcPr>
          <w:p w14:paraId="61E34662"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shd w:val="clear" w:color="auto" w:fill="auto"/>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shd w:val="clear" w:color="auto" w:fill="auto"/>
          </w:tcPr>
          <w:p w14:paraId="50779818"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shd w:val="clear" w:color="auto" w:fill="auto"/>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shd w:val="clear" w:color="auto" w:fill="auto"/>
          </w:tcPr>
          <w:p w14:paraId="7ED51370"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shd w:val="clear" w:color="auto" w:fill="auto"/>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shd w:val="clear" w:color="auto" w:fill="auto"/>
          </w:tcPr>
          <w:p w14:paraId="16DF498B"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shd w:val="clear" w:color="auto" w:fill="auto"/>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shd w:val="clear" w:color="auto" w:fill="auto"/>
          </w:tcPr>
          <w:p w14:paraId="349708C5"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shd w:val="clear" w:color="auto" w:fill="auto"/>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shd w:val="clear" w:color="auto" w:fill="auto"/>
          </w:tcPr>
          <w:p w14:paraId="6E65B767"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shd w:val="clear" w:color="auto" w:fill="auto"/>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shd w:val="clear" w:color="auto" w:fill="auto"/>
          </w:tcPr>
          <w:p w14:paraId="29D34CB9"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shd w:val="clear" w:color="auto" w:fill="auto"/>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shd w:val="clear" w:color="auto" w:fill="auto"/>
          </w:tcPr>
          <w:p w14:paraId="4B1D4E2E"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shd w:val="clear" w:color="auto" w:fill="auto"/>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shd w:val="clear" w:color="auto" w:fill="auto"/>
          </w:tcPr>
          <w:p w14:paraId="20B62553"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shd w:val="clear" w:color="auto" w:fill="auto"/>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shd w:val="clear" w:color="auto" w:fill="auto"/>
          </w:tcPr>
          <w:p w14:paraId="247C196E"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shd w:val="clear" w:color="auto" w:fill="auto"/>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shd w:val="clear" w:color="auto" w:fill="auto"/>
          </w:tcPr>
          <w:p w14:paraId="22F484AA"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Wykonawcy i/lub Podwykonawcy ustalają termin szkolenia  z osobą z ORLEN OIL stosownie do lokalizacji,  która jest bezpośrednio odpowiedzialna za nadzór nad zleconymi pracami.</w:t>
      </w:r>
    </w:p>
    <w:p w14:paraId="3411E811" w14:textId="77777777" w:rsidR="00821BAA" w:rsidRPr="00B370B0" w:rsidRDefault="00821BAA" w:rsidP="00600277">
      <w:pPr>
        <w:numPr>
          <w:ilvl w:val="0"/>
          <w:numId w:val="86"/>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r w:rsidRPr="00B370B0">
        <w:rPr>
          <w:rFonts w:cs="Arial"/>
          <w:b/>
          <w:bCs/>
          <w:iCs/>
          <w:lang w:val="pl"/>
        </w:rPr>
        <w:t>z  zakresu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600277">
      <w:pPr>
        <w:numPr>
          <w:ilvl w:val="0"/>
          <w:numId w:val="86"/>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600277">
      <w:pPr>
        <w:numPr>
          <w:ilvl w:val="0"/>
          <w:numId w:val="87"/>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600277">
      <w:pPr>
        <w:numPr>
          <w:ilvl w:val="0"/>
          <w:numId w:val="87"/>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65253F56" w14:textId="77777777" w:rsidR="00821BAA" w:rsidRPr="00B370B0" w:rsidRDefault="00821BAA" w:rsidP="00600277">
      <w:pPr>
        <w:numPr>
          <w:ilvl w:val="0"/>
          <w:numId w:val="88"/>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600277">
      <w:pPr>
        <w:numPr>
          <w:ilvl w:val="0"/>
          <w:numId w:val="88"/>
        </w:numPr>
        <w:suppressAutoHyphens w:val="0"/>
        <w:spacing w:after="0" w:line="240" w:lineRule="auto"/>
        <w:ind w:left="709" w:hanging="283"/>
        <w:jc w:val="both"/>
        <w:rPr>
          <w:rFonts w:cs="Arial"/>
          <w:color w:val="FF0000"/>
        </w:rPr>
      </w:pPr>
      <w:r w:rsidRPr="00B370B0">
        <w:rPr>
          <w:rFonts w:cs="Arial"/>
        </w:rPr>
        <w:t xml:space="preserve">Skany dokumentacji określonej  w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0" w:history="1">
        <w:r w:rsidRPr="00B370B0">
          <w:rPr>
            <w:rFonts w:cs="Arial"/>
            <w:iCs/>
            <w:lang w:val="pl"/>
          </w:rPr>
          <w:t>marek.szendzielorz@orlenoil.pl</w:t>
        </w:r>
      </w:hyperlink>
    </w:p>
    <w:p w14:paraId="3FE5212D"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1"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2"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600277">
      <w:pPr>
        <w:numPr>
          <w:ilvl w:val="0"/>
          <w:numId w:val="88"/>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pracownicy  zatrudnieni na stanowiskach robotniczych zobowiązani są przyjść na szkolenie BHP w kompletnym ubraniu roboczym. </w:t>
      </w:r>
    </w:p>
    <w:p w14:paraId="2DAA9AC1" w14:textId="77777777" w:rsidR="00821BAA" w:rsidRPr="00B370B0" w:rsidRDefault="00821BAA" w:rsidP="00600277">
      <w:pPr>
        <w:numPr>
          <w:ilvl w:val="0"/>
          <w:numId w:val="88"/>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shd w:val="clear" w:color="auto" w:fill="auto"/>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shd w:val="clear" w:color="auto" w:fill="auto"/>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shd w:val="clear" w:color="auto" w:fill="auto"/>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shd w:val="clear" w:color="auto" w:fill="auto"/>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shd w:val="clear" w:color="auto" w:fill="auto"/>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shd w:val="clear" w:color="auto" w:fill="auto"/>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shd w:val="clear" w:color="auto" w:fill="auto"/>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shd w:val="clear" w:color="auto" w:fill="auto"/>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shd w:val="clear" w:color="auto" w:fill="auto"/>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shd w:val="clear" w:color="auto" w:fill="auto"/>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shd w:val="clear" w:color="auto" w:fill="auto"/>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shd w:val="clear" w:color="auto" w:fill="auto"/>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shd w:val="clear" w:color="auto" w:fill="auto"/>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shd w:val="clear" w:color="auto" w:fill="auto"/>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shd w:val="clear" w:color="auto" w:fill="auto"/>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shd w:val="clear" w:color="auto" w:fill="auto"/>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shd w:val="clear" w:color="auto" w:fill="auto"/>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shd w:val="clear" w:color="auto" w:fill="auto"/>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shd w:val="clear" w:color="auto" w:fill="auto"/>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shd w:val="clear" w:color="auto" w:fill="auto"/>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9" w:name="_Toc133305875"/>
      <w:r w:rsidRPr="00B370B0">
        <w:rPr>
          <w:rFonts w:cs="Arial"/>
          <w:b/>
          <w:iCs/>
        </w:rPr>
        <w:lastRenderedPageBreak/>
        <w:t>ZAŁĄCZNIK NR 4b-2</w:t>
      </w:r>
      <w:r w:rsidRPr="00B370B0">
        <w:rPr>
          <w:rFonts w:cs="Arial"/>
          <w:b/>
          <w:iCs/>
        </w:rPr>
        <w:br/>
        <w:t>Wzór zawiadomienia o zdarzeniu wypadkowym</w:t>
      </w:r>
      <w:bookmarkEnd w:id="119"/>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miejscowość  i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Imię i nazwisko osoby poszkodowanej…………………….…………………………………………</w:t>
      </w:r>
    </w:p>
    <w:p w14:paraId="46D71C7F"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Nazwa Wykonawcy/Podwykonawcy ……..…………………………….……………………………………...………………..</w:t>
      </w:r>
    </w:p>
    <w:p w14:paraId="456D037C"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Data i godzina zdarzenia …………………………………………........………..……</w:t>
      </w:r>
    </w:p>
    <w:p w14:paraId="022B939A"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Miejsce zdarzenia ………………………………………………………..……………</w:t>
      </w:r>
    </w:p>
    <w:p w14:paraId="5CCA2F78"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Rodzaj zdarzenia:  wypadek przy pracy / zdarzenie potencjalnie wypadkowe</w:t>
      </w:r>
      <w:r w:rsidRPr="00B370B0">
        <w:rPr>
          <w:rFonts w:eastAsia="Calibri" w:cs="Arial"/>
          <w:b/>
          <w:lang w:eastAsia="en-US"/>
        </w:rPr>
        <w:t>*</w:t>
      </w:r>
    </w:p>
    <w:p w14:paraId="538BF519"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600277">
      <w:pPr>
        <w:numPr>
          <w:ilvl w:val="0"/>
          <w:numId w:val="62"/>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600277">
      <w:pPr>
        <w:numPr>
          <w:ilvl w:val="0"/>
          <w:numId w:val="63"/>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600277">
      <w:pPr>
        <w:numPr>
          <w:ilvl w:val="0"/>
          <w:numId w:val="62"/>
        </w:numPr>
        <w:suppressAutoHyphens w:val="0"/>
        <w:spacing w:after="0" w:line="360" w:lineRule="auto"/>
        <w:rPr>
          <w:rFonts w:cs="Arial"/>
        </w:rPr>
      </w:pPr>
      <w:r w:rsidRPr="00B370B0">
        <w:rPr>
          <w:rFonts w:cs="Arial"/>
        </w:rPr>
        <w:t>Opis zdarzenia :</w:t>
      </w:r>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20" w:name="_Toc133305876"/>
      <w:r w:rsidRPr="00B370B0">
        <w:rPr>
          <w:rFonts w:cs="Arial"/>
          <w:b/>
          <w:iCs/>
        </w:rPr>
        <w:lastRenderedPageBreak/>
        <w:t>ZAŁĄCZNIK NR 4c</w:t>
      </w:r>
      <w:r w:rsidRPr="00B370B0">
        <w:rPr>
          <w:rFonts w:cs="Arial"/>
          <w:b/>
          <w:iCs/>
        </w:rPr>
        <w:br/>
        <w:t>Standard środowiskowy dla Wykonawców i Podwykonawców</w:t>
      </w:r>
      <w:bookmarkEnd w:id="120"/>
    </w:p>
    <w:p w14:paraId="592BE7F1" w14:textId="77777777" w:rsidR="00821BAA" w:rsidRPr="00B370B0" w:rsidRDefault="00821BAA" w:rsidP="00600277">
      <w:pPr>
        <w:numPr>
          <w:ilvl w:val="0"/>
          <w:numId w:val="46"/>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innymi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600277">
      <w:pPr>
        <w:numPr>
          <w:ilvl w:val="0"/>
          <w:numId w:val="46"/>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600277">
      <w:pPr>
        <w:numPr>
          <w:ilvl w:val="1"/>
          <w:numId w:val="45"/>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600277">
      <w:pPr>
        <w:numPr>
          <w:ilvl w:val="1"/>
          <w:numId w:val="45"/>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jest zobowiązany postępować podczas prac z  substancjami/mieszaninami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21"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1"/>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Kwota kary pieniężnej  [zł]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600277">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600277">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600277">
            <w:pPr>
              <w:numPr>
                <w:ilvl w:val="0"/>
                <w:numId w:val="58"/>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600277">
            <w:pPr>
              <w:numPr>
                <w:ilvl w:val="0"/>
                <w:numId w:val="58"/>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600277">
            <w:pPr>
              <w:numPr>
                <w:ilvl w:val="0"/>
                <w:numId w:val="60"/>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600277">
            <w:pPr>
              <w:numPr>
                <w:ilvl w:val="0"/>
                <w:numId w:val="60"/>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600277">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600277">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600277">
            <w:pPr>
              <w:numPr>
                <w:ilvl w:val="0"/>
                <w:numId w:val="55"/>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600277">
            <w:pPr>
              <w:numPr>
                <w:ilvl w:val="0"/>
                <w:numId w:val="55"/>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600277">
            <w:pPr>
              <w:numPr>
                <w:ilvl w:val="0"/>
                <w:numId w:val="90"/>
              </w:numPr>
              <w:suppressAutoHyphens w:val="0"/>
              <w:spacing w:after="0" w:line="240" w:lineRule="auto"/>
              <w:ind w:left="283" w:hanging="283"/>
              <w:rPr>
                <w:rFonts w:eastAsia="Calibri" w:cs="Arial"/>
              </w:rPr>
            </w:pPr>
            <w:r w:rsidRPr="00B370B0">
              <w:rPr>
                <w:rFonts w:eastAsia="Calibri" w:cs="Arial"/>
              </w:rPr>
              <w:t>Używanie otwartego ognia  na terenie ORLEN OIL</w:t>
            </w:r>
          </w:p>
          <w:p w14:paraId="2B6818CA" w14:textId="77777777" w:rsidR="00821BAA" w:rsidRPr="00B370B0" w:rsidRDefault="00821BAA" w:rsidP="00600277">
            <w:pPr>
              <w:numPr>
                <w:ilvl w:val="0"/>
                <w:numId w:val="90"/>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600277">
            <w:pPr>
              <w:numPr>
                <w:ilvl w:val="0"/>
                <w:numId w:val="56"/>
              </w:numPr>
              <w:tabs>
                <w:tab w:val="left" w:pos="274"/>
              </w:tabs>
              <w:suppressAutoHyphens w:val="0"/>
              <w:spacing w:after="0" w:line="240" w:lineRule="auto"/>
              <w:ind w:left="274" w:hanging="284"/>
              <w:rPr>
                <w:rFonts w:eastAsia="Calibri" w:cs="Arial"/>
              </w:rPr>
            </w:pPr>
            <w:r w:rsidRPr="00B370B0">
              <w:rPr>
                <w:rFonts w:eastAsia="Calibri" w:cs="Arial"/>
              </w:rPr>
              <w:t>Utrudnianie upoważnionym Służbom  BHP  i innym upoważnionym osobom z ORLEN OIL prowadzenia kontroli bezpieczeństwa i higieny pracy, bezpieczeństwa pożarowego i procesowego, ochrony środowiska</w:t>
            </w:r>
          </w:p>
          <w:p w14:paraId="3D7C3F6C" w14:textId="77777777" w:rsidR="00821BAA" w:rsidRPr="00B370B0" w:rsidRDefault="00821BAA" w:rsidP="00600277">
            <w:pPr>
              <w:numPr>
                <w:ilvl w:val="0"/>
                <w:numId w:val="56"/>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600277">
            <w:pPr>
              <w:numPr>
                <w:ilvl w:val="0"/>
                <w:numId w:val="61"/>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600277">
            <w:pPr>
              <w:numPr>
                <w:ilvl w:val="0"/>
                <w:numId w:val="61"/>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p w14:paraId="486759FA" w14:textId="77777777" w:rsidR="00481094" w:rsidRPr="00B370B0" w:rsidRDefault="00481094" w:rsidP="00F95133">
      <w:pPr>
        <w:pStyle w:val="Nagwek2"/>
        <w:rPr>
          <w:szCs w:val="20"/>
        </w:rPr>
      </w:pPr>
      <w:bookmarkStart w:id="122" w:name="_Toc65498628"/>
      <w:bookmarkStart w:id="123" w:name="_Toc65498673"/>
      <w:bookmarkStart w:id="124" w:name="_Toc167795055"/>
      <w:bookmarkEnd w:id="113"/>
      <w:bookmarkEnd w:id="114"/>
      <w:bookmarkEnd w:id="116"/>
      <w:r w:rsidRPr="00B370B0">
        <w:rPr>
          <w:szCs w:val="20"/>
        </w:rPr>
        <w:lastRenderedPageBreak/>
        <w:t>Załącznik nr 5</w:t>
      </w:r>
      <w:r w:rsidRPr="00B370B0">
        <w:rPr>
          <w:szCs w:val="20"/>
        </w:rPr>
        <w:br/>
        <w:t>Zobowiązania Zamawiającego</w:t>
      </w:r>
      <w:bookmarkEnd w:id="122"/>
      <w:bookmarkEnd w:id="123"/>
      <w:bookmarkEnd w:id="124"/>
      <w:r w:rsidRPr="00B370B0">
        <w:rPr>
          <w:szCs w:val="20"/>
        </w:rPr>
        <w:t xml:space="preserve"> </w:t>
      </w:r>
    </w:p>
    <w:p w14:paraId="3FF398FF" w14:textId="77777777" w:rsidR="00481094" w:rsidRPr="00B370B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B370B0" w14:paraId="35F04346"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shd w:val="clear" w:color="auto" w:fill="auto"/>
          </w:tcPr>
          <w:p w14:paraId="7F414BEB" w14:textId="77777777" w:rsidR="00481094" w:rsidRPr="00B370B0" w:rsidRDefault="00481094" w:rsidP="00481094">
            <w:pPr>
              <w:spacing w:after="0" w:line="240" w:lineRule="auto"/>
              <w:rPr>
                <w:rFonts w:cs="Arial"/>
                <w:color w:val="000000"/>
              </w:rPr>
            </w:pPr>
            <w:r w:rsidRPr="00B370B0">
              <w:rPr>
                <w:rFonts w:cs="Arial"/>
                <w:color w:val="000000"/>
              </w:rPr>
              <w:t>Zamawiający musi zapewnić dostępność:</w:t>
            </w:r>
          </w:p>
          <w:p w14:paraId="070A7C0C"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 xml:space="preserve">gniazd remontowych energii elektrycznej, </w:t>
            </w:r>
          </w:p>
          <w:p w14:paraId="38458DA2"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wody</w:t>
            </w:r>
          </w:p>
          <w:p w14:paraId="5F575F4F"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tymczasowego miejsca składowania materiałów</w:t>
            </w:r>
          </w:p>
        </w:tc>
      </w:tr>
    </w:tbl>
    <w:p w14:paraId="5D51ABA5" w14:textId="77777777" w:rsidR="00481094" w:rsidRPr="00B370B0" w:rsidRDefault="00481094" w:rsidP="00481094">
      <w:pPr>
        <w:spacing w:after="0" w:line="240" w:lineRule="auto"/>
        <w:jc w:val="center"/>
        <w:rPr>
          <w:rFonts w:cs="Arial"/>
          <w:b/>
          <w:u w:val="single"/>
        </w:rPr>
      </w:pPr>
    </w:p>
    <w:p w14:paraId="2132C344" w14:textId="77777777" w:rsidR="00481094" w:rsidRPr="00B370B0" w:rsidRDefault="00481094" w:rsidP="00481094">
      <w:pPr>
        <w:spacing w:after="0" w:line="240" w:lineRule="auto"/>
        <w:jc w:val="center"/>
        <w:rPr>
          <w:rFonts w:cs="Arial"/>
          <w:b/>
          <w:u w:val="single"/>
        </w:rPr>
      </w:pPr>
    </w:p>
    <w:p w14:paraId="3379D7E1" w14:textId="67F6D5A5" w:rsidR="002E30A4" w:rsidRPr="00B370B0" w:rsidRDefault="00481094" w:rsidP="00F872BF">
      <w:pPr>
        <w:pStyle w:val="Nagwek2"/>
        <w:spacing w:after="0"/>
        <w:rPr>
          <w:szCs w:val="20"/>
        </w:rPr>
      </w:pPr>
      <w:bookmarkStart w:id="125" w:name="_Toc65498629"/>
      <w:bookmarkStart w:id="126" w:name="_Toc65498674"/>
      <w:bookmarkStart w:id="127" w:name="_Toc167795056"/>
      <w:r w:rsidRPr="00B370B0">
        <w:rPr>
          <w:szCs w:val="20"/>
        </w:rPr>
        <w:lastRenderedPageBreak/>
        <w:t>Załącznik nr 6</w:t>
      </w:r>
    </w:p>
    <w:p w14:paraId="645B93D9" w14:textId="036EF994" w:rsidR="002E30A4" w:rsidRPr="00B370B0" w:rsidRDefault="002E30A4" w:rsidP="00F872BF">
      <w:pPr>
        <w:spacing w:after="0"/>
        <w:ind w:left="567"/>
        <w:jc w:val="center"/>
        <w:rPr>
          <w:rFonts w:cs="Arial"/>
          <w:b/>
        </w:rPr>
      </w:pPr>
      <w:r w:rsidRPr="00B370B0">
        <w:rPr>
          <w:rFonts w:cs="Arial"/>
          <w:b/>
        </w:rPr>
        <w:t>Harmonogram</w:t>
      </w:r>
    </w:p>
    <w:p w14:paraId="2843E61E" w14:textId="77777777" w:rsidR="002E30A4" w:rsidRPr="00B370B0" w:rsidRDefault="002E30A4" w:rsidP="002E30A4">
      <w:pPr>
        <w:rPr>
          <w:rFonts w:cs="Arial"/>
        </w:rPr>
      </w:pPr>
    </w:p>
    <w:p w14:paraId="4FDFD128" w14:textId="77777777" w:rsidR="009A473F" w:rsidRPr="00B370B0" w:rsidRDefault="009A473F" w:rsidP="002E30A4">
      <w:pPr>
        <w:rPr>
          <w:rFonts w:cs="Arial"/>
        </w:rPr>
      </w:pPr>
    </w:p>
    <w:p w14:paraId="5867D794" w14:textId="77777777" w:rsidR="001D660D" w:rsidRPr="00B370B0" w:rsidRDefault="001D660D" w:rsidP="002E30A4">
      <w:pPr>
        <w:rPr>
          <w:rFonts w:cs="Arial"/>
        </w:rPr>
      </w:pPr>
    </w:p>
    <w:p w14:paraId="22C61FC2" w14:textId="77777777" w:rsidR="002E30A4" w:rsidRPr="00B370B0" w:rsidRDefault="002E30A4" w:rsidP="002E30A4">
      <w:pPr>
        <w:rPr>
          <w:rFonts w:cs="Arial"/>
        </w:rPr>
      </w:pPr>
    </w:p>
    <w:bookmarkEnd w:id="125"/>
    <w:bookmarkEnd w:id="126"/>
    <w:bookmarkEnd w:id="127"/>
    <w:p w14:paraId="25BD2AE6" w14:textId="77777777" w:rsidR="00E14ACF" w:rsidRPr="00B370B0" w:rsidRDefault="00E14ACF" w:rsidP="00E14ACF">
      <w:pPr>
        <w:rPr>
          <w:rFonts w:cs="Arial"/>
        </w:rPr>
      </w:pPr>
    </w:p>
    <w:p w14:paraId="65236FBA" w14:textId="77777777" w:rsidR="00481094" w:rsidRPr="00B370B0" w:rsidRDefault="00481094" w:rsidP="00481094">
      <w:pPr>
        <w:spacing w:after="0" w:line="240" w:lineRule="auto"/>
        <w:jc w:val="center"/>
        <w:rPr>
          <w:rFonts w:cs="Arial"/>
          <w:b/>
          <w:u w:val="single"/>
        </w:rPr>
      </w:pPr>
    </w:p>
    <w:p w14:paraId="1B8218ED" w14:textId="77777777" w:rsidR="00481094" w:rsidRPr="00B370B0" w:rsidRDefault="00481094" w:rsidP="00F95133">
      <w:pPr>
        <w:pStyle w:val="Nagwek2"/>
        <w:rPr>
          <w:szCs w:val="20"/>
        </w:rPr>
      </w:pPr>
      <w:bookmarkStart w:id="128" w:name="_Toc65498630"/>
      <w:bookmarkStart w:id="129" w:name="_Toc65498675"/>
      <w:bookmarkStart w:id="130" w:name="_Toc167795057"/>
      <w:r w:rsidRPr="00B370B0">
        <w:rPr>
          <w:szCs w:val="20"/>
        </w:rPr>
        <w:lastRenderedPageBreak/>
        <w:t>Załącznik nr 7</w:t>
      </w:r>
      <w:r w:rsidRPr="00B370B0">
        <w:rPr>
          <w:szCs w:val="20"/>
        </w:rPr>
        <w:br/>
        <w:t>Warunki świadczenia Opieki Serwisowej w okresie Gwarancji</w:t>
      </w:r>
      <w:bookmarkEnd w:id="128"/>
      <w:bookmarkEnd w:id="129"/>
      <w:bookmarkEnd w:id="130"/>
    </w:p>
    <w:p w14:paraId="6902F43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 OGÓLNE WARUNKI OPIEKI SERWISOWEJ W OKRESIE GWARANCJI</w:t>
      </w:r>
    </w:p>
    <w:p w14:paraId="315FE40F" w14:textId="7C29CC41" w:rsidR="00481094" w:rsidRPr="00B370B0" w:rsidRDefault="00481094" w:rsidP="00600277">
      <w:pPr>
        <w:numPr>
          <w:ilvl w:val="0"/>
          <w:numId w:val="8"/>
        </w:numPr>
        <w:spacing w:after="0" w:line="240" w:lineRule="auto"/>
        <w:ind w:left="360" w:hanging="360"/>
        <w:jc w:val="both"/>
        <w:rPr>
          <w:rFonts w:cs="Arial"/>
        </w:rPr>
      </w:pPr>
      <w:r w:rsidRPr="00B370B0">
        <w:rPr>
          <w:rFonts w:cs="Arial"/>
          <w:w w:val="105"/>
        </w:rPr>
        <w:t xml:space="preserve">Gwarancja obejmuje wszystkie maszyny i urządzenia, instalację jako całość - dostarczone jako nowe oraz wszystkie wykonane prace w ramach realizacji Przedmiotu Umowy. </w:t>
      </w:r>
      <w:r w:rsidRPr="00B370B0">
        <w:rPr>
          <w:rFonts w:cs="Arial"/>
        </w:rPr>
        <w:t>Wykonawca oświadcza równocześnie, że w ramach udzielonej na okres</w:t>
      </w:r>
      <w:r w:rsidRPr="00B370B0">
        <w:rPr>
          <w:rFonts w:cs="Arial"/>
          <w:b/>
        </w:rPr>
        <w:t xml:space="preserve">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prace oraz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urządzenia, we własnym zakresie poniesie koszty związane </w:t>
      </w:r>
      <w:r w:rsidR="00F26524" w:rsidRPr="00B370B0">
        <w:rPr>
          <w:rFonts w:cs="Arial"/>
        </w:rPr>
        <w:br/>
      </w:r>
      <w:r w:rsidRPr="00B370B0">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6BCD383" w14:textId="77777777" w:rsidR="00481094" w:rsidRPr="00B370B0" w:rsidRDefault="00481094" w:rsidP="00600277">
      <w:pPr>
        <w:numPr>
          <w:ilvl w:val="0"/>
          <w:numId w:val="8"/>
        </w:numPr>
        <w:spacing w:after="0" w:line="240" w:lineRule="auto"/>
        <w:ind w:left="360" w:hanging="360"/>
        <w:jc w:val="both"/>
        <w:rPr>
          <w:rFonts w:cs="Arial"/>
        </w:rPr>
      </w:pPr>
      <w:r w:rsidRPr="00B370B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550B2E0B" w14:textId="77777777" w:rsidR="00481094" w:rsidRPr="00B370B0" w:rsidRDefault="00481094" w:rsidP="00600277">
      <w:pPr>
        <w:numPr>
          <w:ilvl w:val="0"/>
          <w:numId w:val="8"/>
        </w:numPr>
        <w:spacing w:after="0" w:line="240" w:lineRule="auto"/>
        <w:ind w:left="360" w:hanging="360"/>
        <w:jc w:val="both"/>
        <w:rPr>
          <w:rFonts w:cs="Arial"/>
          <w:b/>
          <w:i/>
        </w:rPr>
      </w:pPr>
      <w:r w:rsidRPr="00B370B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28F2339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 INSTRUKCJA ZGŁASZANIA WAD I USTEREK W OKRESIE GWARANCJI</w:t>
      </w:r>
    </w:p>
    <w:p w14:paraId="6EB1E84B" w14:textId="77777777" w:rsidR="00481094" w:rsidRPr="00B370B0" w:rsidRDefault="00481094" w:rsidP="00481094">
      <w:pPr>
        <w:spacing w:line="240" w:lineRule="auto"/>
        <w:jc w:val="both"/>
        <w:rPr>
          <w:rFonts w:cs="Arial"/>
          <w:b/>
        </w:rPr>
      </w:pPr>
      <w:r w:rsidRPr="00B370B0">
        <w:rPr>
          <w:rFonts w:cs="Arial"/>
          <w:b/>
        </w:rPr>
        <w:t>WYJAŚNIENIE TERMINÓW:</w:t>
      </w:r>
    </w:p>
    <w:p w14:paraId="3A29672E" w14:textId="77777777" w:rsidR="00481094" w:rsidRPr="00B370B0" w:rsidRDefault="00481094" w:rsidP="00481094">
      <w:pPr>
        <w:spacing w:line="240" w:lineRule="auto"/>
        <w:jc w:val="both"/>
        <w:rPr>
          <w:rFonts w:cs="Arial"/>
        </w:rPr>
      </w:pPr>
      <w:r w:rsidRPr="00B370B0">
        <w:rPr>
          <w:rFonts w:cs="Arial"/>
        </w:rPr>
        <w:t>Wady, które powodują, że Przedmiot Umowy pracuje w sposób niezgodny z jego przeznaczeniem dzielimy na trzy podstawowe kategorie: Usterka, Błąd, Awaria.</w:t>
      </w:r>
    </w:p>
    <w:p w14:paraId="616812C5" w14:textId="6A8DC775" w:rsidR="00481094" w:rsidRPr="00B370B0" w:rsidRDefault="00481094" w:rsidP="00481094">
      <w:pPr>
        <w:spacing w:line="240" w:lineRule="auto"/>
        <w:jc w:val="both"/>
        <w:rPr>
          <w:rFonts w:cs="Arial"/>
        </w:rPr>
      </w:pPr>
      <w:r w:rsidRPr="00B370B0">
        <w:rPr>
          <w:rFonts w:cs="Arial"/>
          <w:b/>
        </w:rPr>
        <w:t>Usterka</w:t>
      </w:r>
      <w:r w:rsidRPr="00B370B0">
        <w:rPr>
          <w:rFonts w:cs="Arial"/>
        </w:rPr>
        <w:t xml:space="preserve"> to wada, której specyfikę można opisać jako: zakłócenie pracy Przedmiotu Umowy, mogące mieć wpływ na jego funkcjonalność, natomiast nieograniczające zdolności wydajnościowych </w:t>
      </w:r>
      <w:r w:rsidR="00F26524" w:rsidRPr="00B370B0">
        <w:rPr>
          <w:rFonts w:cs="Arial"/>
        </w:rPr>
        <w:br/>
      </w:r>
      <w:r w:rsidRPr="00B370B0">
        <w:rPr>
          <w:rFonts w:cs="Arial"/>
        </w:rPr>
        <w:t>i produkcyjnych.</w:t>
      </w:r>
    </w:p>
    <w:p w14:paraId="70A4FF35" w14:textId="77777777" w:rsidR="00481094" w:rsidRPr="00B370B0" w:rsidRDefault="00481094" w:rsidP="00481094">
      <w:pPr>
        <w:autoSpaceDE w:val="0"/>
        <w:spacing w:line="240" w:lineRule="auto"/>
        <w:jc w:val="both"/>
        <w:rPr>
          <w:rFonts w:cs="Arial"/>
        </w:rPr>
      </w:pPr>
      <w:r w:rsidRPr="00B370B0">
        <w:rPr>
          <w:rFonts w:cs="Arial"/>
          <w:b/>
        </w:rPr>
        <w:t>Błąd</w:t>
      </w:r>
      <w:r w:rsidRPr="00B370B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04DF86D3" w14:textId="77777777" w:rsidR="00481094" w:rsidRPr="00B370B0" w:rsidRDefault="00481094" w:rsidP="00481094">
      <w:pPr>
        <w:autoSpaceDE w:val="0"/>
        <w:spacing w:line="240" w:lineRule="auto"/>
        <w:jc w:val="both"/>
        <w:rPr>
          <w:rFonts w:cs="Arial"/>
        </w:rPr>
      </w:pPr>
      <w:r w:rsidRPr="00B370B0">
        <w:rPr>
          <w:rFonts w:cs="Arial"/>
          <w:b/>
        </w:rPr>
        <w:t>Awaria</w:t>
      </w:r>
      <w:r w:rsidRPr="00B370B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0E43F5CB" w14:textId="77777777" w:rsidR="00481094" w:rsidRPr="00B370B0" w:rsidRDefault="00481094" w:rsidP="00481094">
      <w:pPr>
        <w:spacing w:line="240" w:lineRule="auto"/>
        <w:jc w:val="both"/>
        <w:rPr>
          <w:rFonts w:cs="Arial"/>
        </w:rPr>
      </w:pPr>
      <w:r w:rsidRPr="00B370B0">
        <w:rPr>
          <w:rFonts w:cs="Arial"/>
          <w:b/>
        </w:rPr>
        <w:t>Obejście</w:t>
      </w:r>
      <w:r w:rsidRPr="00B370B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60391581"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b/>
        </w:rPr>
        <w:t>Dzień roboczy</w:t>
      </w:r>
      <w:r w:rsidRPr="00B370B0">
        <w:rPr>
          <w:rFonts w:ascii="Arial" w:hAnsi="Arial" w:cs="Arial"/>
        </w:rPr>
        <w:t xml:space="preserve"> tj. każdy dzień w okresie od poniedziałku do piątku (z wyłączeniem dni ustawowo wolnych od pracy) w godzinach 6-22.</w:t>
      </w:r>
    </w:p>
    <w:p w14:paraId="08FAEEE0" w14:textId="77777777" w:rsidR="00481094" w:rsidRPr="00B370B0" w:rsidRDefault="00481094" w:rsidP="00481094">
      <w:pPr>
        <w:spacing w:after="0" w:line="240" w:lineRule="auto"/>
        <w:jc w:val="both"/>
        <w:rPr>
          <w:rFonts w:cs="Arial"/>
        </w:rPr>
      </w:pPr>
    </w:p>
    <w:p w14:paraId="1DAAC844" w14:textId="77777777" w:rsidR="00481094" w:rsidRPr="00B370B0" w:rsidRDefault="00481094" w:rsidP="00481094">
      <w:pPr>
        <w:spacing w:line="240" w:lineRule="auto"/>
        <w:jc w:val="both"/>
        <w:rPr>
          <w:rFonts w:cs="Arial"/>
          <w:b/>
        </w:rPr>
      </w:pPr>
      <w:r w:rsidRPr="00B370B0">
        <w:rPr>
          <w:rFonts w:cs="Arial"/>
          <w:b/>
        </w:rPr>
        <w:t>CZASY REAKCJI NA PRZYSTĄPIENIE I USUNIECIE ZGŁOSZONYCH WAD i USTEREK:</w:t>
      </w:r>
    </w:p>
    <w:p w14:paraId="3BD197B8"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rPr>
        <w:lastRenderedPageBreak/>
        <w:t>Zamawiający w ramach bezpłatnej Opieki Serwisowej Gwarancyjnej otrzymuje u Wykonawcy następujące warunki serwisu:</w:t>
      </w:r>
    </w:p>
    <w:p w14:paraId="72B63E77" w14:textId="77777777" w:rsidR="00481094" w:rsidRPr="00B370B0" w:rsidRDefault="00481094" w:rsidP="00600277">
      <w:pPr>
        <w:pStyle w:val="Lista"/>
        <w:numPr>
          <w:ilvl w:val="0"/>
          <w:numId w:val="65"/>
        </w:numPr>
        <w:tabs>
          <w:tab w:val="clear" w:pos="360"/>
          <w:tab w:val="num" w:pos="-1985"/>
        </w:tabs>
        <w:suppressAutoHyphens w:val="0"/>
        <w:spacing w:after="120"/>
        <w:ind w:left="284" w:hanging="284"/>
        <w:jc w:val="both"/>
        <w:rPr>
          <w:rFonts w:ascii="Arial" w:hAnsi="Arial" w:cs="Arial"/>
        </w:rPr>
      </w:pPr>
      <w:r w:rsidRPr="00B370B0">
        <w:rPr>
          <w:rFonts w:ascii="Arial" w:hAnsi="Arial" w:cs="Arial"/>
          <w:u w:val="single"/>
        </w:rPr>
        <w:t xml:space="preserve">Przystąpienie </w:t>
      </w:r>
      <w:r w:rsidRPr="00B370B0">
        <w:rPr>
          <w:rFonts w:ascii="Arial" w:hAnsi="Arial" w:cs="Arial"/>
        </w:rPr>
        <w:t>do usuwania wykrytych wad i usterek w następujących terminach (licząc od chwili zgłoszenia):</w:t>
      </w:r>
    </w:p>
    <w:p w14:paraId="54874627" w14:textId="77777777" w:rsidR="00481094" w:rsidRPr="00B370B0" w:rsidRDefault="00481094" w:rsidP="00481094">
      <w:pPr>
        <w:autoSpaceDE w:val="0"/>
        <w:spacing w:after="0" w:line="240" w:lineRule="auto"/>
        <w:ind w:left="567"/>
        <w:rPr>
          <w:rFonts w:cs="Arial"/>
        </w:rPr>
      </w:pPr>
      <w:r w:rsidRPr="00B370B0">
        <w:rPr>
          <w:rFonts w:cs="Arial"/>
        </w:rPr>
        <w:t>A. Awaria – 8 godzin roboczych;</w:t>
      </w:r>
    </w:p>
    <w:p w14:paraId="649B27CC" w14:textId="77777777" w:rsidR="00481094" w:rsidRPr="00B370B0" w:rsidRDefault="00481094" w:rsidP="00481094">
      <w:pPr>
        <w:autoSpaceDE w:val="0"/>
        <w:spacing w:after="0" w:line="240" w:lineRule="auto"/>
        <w:ind w:left="567"/>
        <w:rPr>
          <w:rFonts w:cs="Arial"/>
        </w:rPr>
      </w:pPr>
      <w:r w:rsidRPr="00B370B0">
        <w:rPr>
          <w:rFonts w:cs="Arial"/>
        </w:rPr>
        <w:t>B. Błąd – 16 godzin roboczych;</w:t>
      </w:r>
    </w:p>
    <w:p w14:paraId="2F52B0F3" w14:textId="77777777" w:rsidR="00481094" w:rsidRPr="00B370B0" w:rsidRDefault="00481094" w:rsidP="00481094">
      <w:pPr>
        <w:autoSpaceDE w:val="0"/>
        <w:spacing w:after="0" w:line="240" w:lineRule="auto"/>
        <w:ind w:left="567"/>
        <w:rPr>
          <w:rFonts w:cs="Arial"/>
        </w:rPr>
      </w:pPr>
      <w:r w:rsidRPr="00B370B0">
        <w:rPr>
          <w:rFonts w:cs="Arial"/>
        </w:rPr>
        <w:t>C. Usterka– 7 dni roboczych.</w:t>
      </w:r>
    </w:p>
    <w:p w14:paraId="125B2D14" w14:textId="77777777"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Poprzez przystąpienie do usuwania wykrytych wad i usterek rozumie się pisemne wysłanie zgłoszenia na adres e-mail </w:t>
      </w:r>
      <w:r w:rsidR="00856747" w:rsidRPr="00B370B0">
        <w:rPr>
          <w:rFonts w:cs="Arial"/>
          <w:shd w:val="clear" w:color="auto" w:fill="FFFFFF"/>
        </w:rPr>
        <w:t>.....................@...................</w:t>
      </w:r>
      <w:r w:rsidR="00D970FB" w:rsidRPr="00B370B0">
        <w:rPr>
          <w:rFonts w:cs="Arial"/>
          <w:color w:val="222222"/>
          <w:shd w:val="clear" w:color="auto" w:fill="FFFFFF"/>
        </w:rPr>
        <w:t xml:space="preserve"> </w:t>
      </w:r>
      <w:r w:rsidRPr="00B370B0">
        <w:rPr>
          <w:rFonts w:cs="Arial"/>
        </w:rPr>
        <w:t>i zobowiązując Wykonawcę do niezwłocznego podjęcia działań.</w:t>
      </w:r>
    </w:p>
    <w:p w14:paraId="4EDD00BA" w14:textId="77777777" w:rsidR="00481094" w:rsidRPr="00B370B0" w:rsidRDefault="00481094" w:rsidP="00600277">
      <w:pPr>
        <w:pStyle w:val="Lista"/>
        <w:numPr>
          <w:ilvl w:val="0"/>
          <w:numId w:val="4"/>
        </w:numPr>
        <w:tabs>
          <w:tab w:val="left" w:pos="-1985"/>
        </w:tabs>
        <w:suppressAutoHyphens w:val="0"/>
        <w:jc w:val="both"/>
        <w:rPr>
          <w:rFonts w:ascii="Arial" w:hAnsi="Arial" w:cs="Arial"/>
        </w:rPr>
      </w:pPr>
      <w:r w:rsidRPr="00B370B0">
        <w:rPr>
          <w:rFonts w:ascii="Arial" w:hAnsi="Arial" w:cs="Arial"/>
          <w:u w:val="single"/>
        </w:rPr>
        <w:t>Skuteczne usunięcie</w:t>
      </w:r>
      <w:r w:rsidRPr="00B370B0">
        <w:rPr>
          <w:rFonts w:ascii="Arial" w:hAnsi="Arial" w:cs="Arial"/>
        </w:rPr>
        <w:t xml:space="preserve"> wykrytych wad i usterek w następujących terminach (licząc od chwili zgłoszenia):</w:t>
      </w:r>
    </w:p>
    <w:p w14:paraId="0F71BCB6" w14:textId="77777777" w:rsidR="00481094" w:rsidRPr="00B370B0" w:rsidRDefault="00481094" w:rsidP="00481094">
      <w:pPr>
        <w:autoSpaceDE w:val="0"/>
        <w:spacing w:after="0" w:line="240" w:lineRule="auto"/>
        <w:ind w:left="567"/>
        <w:rPr>
          <w:rFonts w:cs="Arial"/>
        </w:rPr>
      </w:pPr>
      <w:r w:rsidRPr="00B370B0">
        <w:rPr>
          <w:rFonts w:cs="Arial"/>
        </w:rPr>
        <w:t>A. Awaria – 3 dni kalendarzowe;</w:t>
      </w:r>
    </w:p>
    <w:p w14:paraId="19613D21" w14:textId="77777777" w:rsidR="00481094" w:rsidRPr="00B370B0" w:rsidRDefault="00481094" w:rsidP="00481094">
      <w:pPr>
        <w:autoSpaceDE w:val="0"/>
        <w:spacing w:after="0" w:line="240" w:lineRule="auto"/>
        <w:ind w:left="567"/>
        <w:rPr>
          <w:rFonts w:cs="Arial"/>
        </w:rPr>
      </w:pPr>
      <w:r w:rsidRPr="00B370B0">
        <w:rPr>
          <w:rFonts w:cs="Arial"/>
        </w:rPr>
        <w:t>B. Błąd – 5 dni kalendarzowych;</w:t>
      </w:r>
    </w:p>
    <w:p w14:paraId="4272D881" w14:textId="77777777" w:rsidR="00481094" w:rsidRPr="00B370B0" w:rsidRDefault="00481094" w:rsidP="00481094">
      <w:pPr>
        <w:autoSpaceDE w:val="0"/>
        <w:spacing w:after="0" w:line="240" w:lineRule="auto"/>
        <w:ind w:left="567"/>
        <w:rPr>
          <w:rFonts w:cs="Arial"/>
        </w:rPr>
      </w:pPr>
      <w:r w:rsidRPr="00B370B0">
        <w:rPr>
          <w:rFonts w:cs="Arial"/>
        </w:rPr>
        <w:t>C. Usterka nielimitująca – 10 dni kalendarzowych</w:t>
      </w:r>
    </w:p>
    <w:p w14:paraId="4AE8AB93" w14:textId="5C29C3D2"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F26524" w:rsidRPr="00B370B0">
        <w:rPr>
          <w:rFonts w:cs="Arial"/>
        </w:rPr>
        <w:br/>
      </w:r>
      <w:r w:rsidRPr="00B370B0">
        <w:rPr>
          <w:rFonts w:cs="Arial"/>
        </w:rPr>
        <w:t>w którym ustalony zostanie dodatkowy termin na usunięcie danej wady wraz z uzasadnieniem zaakceptowanym przez Zamawiającego. Tak ustalony dodatkowy termin nie może jednak przekroczyć 14 dni kalendarzowych.</w:t>
      </w:r>
    </w:p>
    <w:p w14:paraId="5B0AF0A8"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III. INSTRUKCJA ZAMAWIANIA SERWISU PO OKRESIE GWARANCJI</w:t>
      </w:r>
    </w:p>
    <w:p w14:paraId="4DBF3718" w14:textId="494A33D8" w:rsidR="00481094" w:rsidRPr="00B370B0" w:rsidRDefault="00481094" w:rsidP="00600277">
      <w:pPr>
        <w:numPr>
          <w:ilvl w:val="0"/>
          <w:numId w:val="66"/>
        </w:numPr>
        <w:suppressAutoHyphens w:val="0"/>
        <w:spacing w:after="120" w:line="240" w:lineRule="auto"/>
        <w:jc w:val="both"/>
        <w:rPr>
          <w:rFonts w:cs="Arial"/>
        </w:rPr>
      </w:pPr>
      <w:r w:rsidRPr="00B370B0">
        <w:rPr>
          <w:rFonts w:cs="Arial"/>
        </w:rPr>
        <w:t xml:space="preserve">Zgłoszenia po okresie gwarancji, będą obsługiwane w sposób analogiczny do opisanego w pkt. II </w:t>
      </w:r>
      <w:r w:rsidR="00F26524" w:rsidRPr="00B370B0">
        <w:rPr>
          <w:rFonts w:cs="Arial"/>
        </w:rPr>
        <w:br/>
      </w:r>
      <w:r w:rsidRPr="00B370B0">
        <w:rPr>
          <w:rFonts w:cs="Arial"/>
        </w:rPr>
        <w:t>i będą podlegały dodatkowej wycenie przez Wykonawcę z uwzględnieniem kosztów części materiałów oraz stawek serwisowych.</w:t>
      </w:r>
    </w:p>
    <w:p w14:paraId="3BB17A4C" w14:textId="77777777" w:rsidR="00481094" w:rsidRPr="00B370B0" w:rsidRDefault="00481094" w:rsidP="00600277">
      <w:pPr>
        <w:pStyle w:val="Lista"/>
        <w:numPr>
          <w:ilvl w:val="0"/>
          <w:numId w:val="66"/>
        </w:numPr>
        <w:suppressAutoHyphens w:val="0"/>
        <w:spacing w:after="120"/>
        <w:jc w:val="both"/>
        <w:rPr>
          <w:rFonts w:ascii="Arial" w:hAnsi="Arial" w:cs="Arial"/>
        </w:rPr>
      </w:pPr>
      <w:r w:rsidRPr="00B370B0">
        <w:rPr>
          <w:rFonts w:ascii="Arial" w:hAnsi="Arial" w:cs="Arial"/>
        </w:rPr>
        <w:t>Za prace wymienione w pkt. III.1 usługi serwisowe Wykonawca będzie wystawiał faktury po usunięciu problemu zgłoszonego przez Zamawiającego.</w:t>
      </w:r>
    </w:p>
    <w:p w14:paraId="22EDA243" w14:textId="632333CC" w:rsidR="00481094" w:rsidRPr="00B370B0" w:rsidRDefault="00481094" w:rsidP="00F95133">
      <w:pPr>
        <w:pStyle w:val="Nagwek2"/>
        <w:rPr>
          <w:szCs w:val="20"/>
        </w:rPr>
      </w:pPr>
      <w:bookmarkStart w:id="131" w:name="_Toc65498633"/>
      <w:bookmarkStart w:id="132" w:name="_Toc65498678"/>
      <w:bookmarkStart w:id="133" w:name="_Toc167795060"/>
      <w:r w:rsidRPr="00B370B0">
        <w:rPr>
          <w:szCs w:val="20"/>
        </w:rPr>
        <w:lastRenderedPageBreak/>
        <w:t xml:space="preserve">Załącznik nr </w:t>
      </w:r>
      <w:r w:rsidR="0027196C" w:rsidRPr="00B370B0">
        <w:rPr>
          <w:szCs w:val="20"/>
        </w:rPr>
        <w:t>8</w:t>
      </w:r>
      <w:r w:rsidRPr="00B370B0">
        <w:rPr>
          <w:szCs w:val="20"/>
        </w:rPr>
        <w:br/>
        <w:t>Aktualna polisa OC Wykonawcy</w:t>
      </w:r>
      <w:bookmarkEnd w:id="131"/>
      <w:bookmarkEnd w:id="132"/>
      <w:bookmarkEnd w:id="133"/>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2B784619" w14:textId="7CBBB880" w:rsidR="00481094" w:rsidRPr="00B370B0" w:rsidRDefault="00481094" w:rsidP="00F95133">
      <w:pPr>
        <w:pStyle w:val="Nagwek2"/>
        <w:rPr>
          <w:szCs w:val="20"/>
        </w:rPr>
      </w:pPr>
      <w:bookmarkStart w:id="134" w:name="_Toc65498634"/>
      <w:bookmarkStart w:id="135" w:name="_Toc65498679"/>
      <w:bookmarkStart w:id="136" w:name="_Toc167795061"/>
      <w:r w:rsidRPr="00B370B0">
        <w:rPr>
          <w:szCs w:val="20"/>
        </w:rPr>
        <w:lastRenderedPageBreak/>
        <w:t xml:space="preserve">Załącznik nr </w:t>
      </w:r>
      <w:r w:rsidR="0027196C" w:rsidRPr="00B370B0">
        <w:rPr>
          <w:szCs w:val="20"/>
        </w:rPr>
        <w:t>9a</w:t>
      </w:r>
      <w:r w:rsidRPr="00B370B0">
        <w:rPr>
          <w:szCs w:val="20"/>
        </w:rPr>
        <w:br/>
        <w:t>Wzór oświadczenia Podwykonawcy</w:t>
      </w:r>
      <w:bookmarkEnd w:id="134"/>
      <w:bookmarkEnd w:id="135"/>
      <w:bookmarkEnd w:id="136"/>
    </w:p>
    <w:p w14:paraId="4025F2EA" w14:textId="3EB3B62B" w:rsidR="00481094" w:rsidRPr="00B370B0" w:rsidRDefault="00481094" w:rsidP="00481094">
      <w:pPr>
        <w:autoSpaceDE w:val="0"/>
        <w:spacing w:after="120" w:line="240" w:lineRule="auto"/>
        <w:jc w:val="both"/>
        <w:rPr>
          <w:rFonts w:cs="Arial"/>
          <w:color w:val="000000"/>
        </w:rPr>
      </w:pPr>
      <w:r w:rsidRPr="00B370B0">
        <w:rPr>
          <w:rFonts w:cs="Arial"/>
          <w:color w:val="000000"/>
        </w:rPr>
        <w:t>Podwykonawca w osobie ………………………………………. (</w:t>
      </w:r>
      <w:r w:rsidRPr="00B370B0">
        <w:rPr>
          <w:rFonts w:cs="Arial"/>
          <w:i/>
          <w:color w:val="000000"/>
        </w:rPr>
        <w:t>nazwa i firma Podwykonawcy</w:t>
      </w:r>
      <w:r w:rsidRPr="00B370B0">
        <w:rPr>
          <w:rFonts w:cs="Arial"/>
          <w:color w:val="000000"/>
        </w:rPr>
        <w:t>), działająca przez uprawnionego do jej reprezentacji przedstawiciela w osobie ………………………………………. (</w:t>
      </w:r>
      <w:r w:rsidRPr="00B370B0">
        <w:rPr>
          <w:rFonts w:cs="Arial"/>
          <w:i/>
          <w:color w:val="000000"/>
        </w:rPr>
        <w:t>imię i nazwisko</w:t>
      </w:r>
      <w:r w:rsidRPr="00B370B0">
        <w:rPr>
          <w:rFonts w:cs="Arial"/>
          <w:color w:val="000000"/>
        </w:rPr>
        <w:t xml:space="preserve">), oświadcza niniejszym, że </w:t>
      </w:r>
      <w:r w:rsidRPr="00B370B0">
        <w:rPr>
          <w:rFonts w:cs="Arial"/>
        </w:rPr>
        <w:t xml:space="preserve">kwoty należne Podwykonawcy od Wykonawcy w osobie </w:t>
      </w:r>
      <w:r w:rsidRPr="00B370B0">
        <w:rPr>
          <w:rFonts w:cs="Arial"/>
          <w:color w:val="000000"/>
        </w:rPr>
        <w:t>………………………………………. (</w:t>
      </w:r>
      <w:r w:rsidRPr="00B370B0">
        <w:rPr>
          <w:rFonts w:cs="Arial"/>
          <w:i/>
          <w:color w:val="000000"/>
        </w:rPr>
        <w:t>nazwa i firma Wykonawcy</w:t>
      </w:r>
      <w:r w:rsidRPr="00B370B0">
        <w:rPr>
          <w:rFonts w:cs="Arial"/>
          <w:color w:val="000000"/>
        </w:rPr>
        <w:t xml:space="preserve">) z tytułu </w:t>
      </w:r>
      <w:r w:rsidRPr="00B370B0">
        <w:rPr>
          <w:rFonts w:cs="Arial"/>
        </w:rPr>
        <w:t>dostaw towarów oraz wykonania usług, wchodzących w zakres umowy nr …..… z dn. …………… zawarte</w:t>
      </w:r>
      <w:r w:rsidR="009A473F" w:rsidRPr="00B370B0">
        <w:rPr>
          <w:rFonts w:cs="Arial"/>
        </w:rPr>
        <w:t xml:space="preserve">j pomiędzy Wykonawcą </w:t>
      </w:r>
      <w:r w:rsidR="00F26524" w:rsidRPr="00B370B0">
        <w:rPr>
          <w:rFonts w:cs="Arial"/>
        </w:rPr>
        <w:br/>
      </w:r>
      <w:r w:rsidR="009A473F" w:rsidRPr="00B370B0">
        <w:rPr>
          <w:rFonts w:cs="Arial"/>
        </w:rPr>
        <w:t xml:space="preserve">a </w:t>
      </w:r>
      <w:r w:rsidR="00856747" w:rsidRPr="00B370B0">
        <w:rPr>
          <w:rFonts w:cs="Arial"/>
        </w:rPr>
        <w:t>ORLEN</w:t>
      </w:r>
      <w:r w:rsidR="009A473F" w:rsidRPr="00B370B0">
        <w:rPr>
          <w:rFonts w:cs="Arial"/>
        </w:rPr>
        <w:t xml:space="preserve"> OIL</w:t>
      </w:r>
      <w:r w:rsidRPr="00B370B0">
        <w:rPr>
          <w:rFonts w:cs="Arial"/>
        </w:rPr>
        <w:t xml:space="preserve"> Sp. z o.o., mającej za przedmiot realizację Inwestycji pn.: „…………. ”</w:t>
      </w:r>
      <w:r w:rsidRPr="00B370B0">
        <w:rPr>
          <w:rFonts w:cs="Arial"/>
          <w:bCs/>
          <w:spacing w:val="-4"/>
        </w:rPr>
        <w:t>,</w:t>
      </w:r>
      <w:r w:rsidRPr="00B370B0">
        <w:rPr>
          <w:rFonts w:cs="Arial"/>
        </w:rPr>
        <w:t xml:space="preserve"> a dostarczonych lub wykonanych na rzecz Wykonawcy w ramach umowy nr …. Z dn. … zawartej przez Podwykonawcę z Wykonawcą, objęte fakturą nr … z dn. …, zostały w całości uregulowane. </w:t>
      </w:r>
    </w:p>
    <w:p w14:paraId="0AE4DFF1" w14:textId="77777777" w:rsidR="00481094" w:rsidRPr="00B370B0" w:rsidRDefault="00481094" w:rsidP="00481094">
      <w:pPr>
        <w:spacing w:after="120" w:line="240" w:lineRule="auto"/>
        <w:jc w:val="both"/>
        <w:rPr>
          <w:rFonts w:cs="Arial"/>
          <w:color w:val="000000"/>
        </w:rPr>
      </w:pPr>
    </w:p>
    <w:p w14:paraId="096FC75E" w14:textId="0F605B27" w:rsidR="00481094" w:rsidRPr="00B370B0" w:rsidRDefault="00481094" w:rsidP="00481094">
      <w:pPr>
        <w:spacing w:after="120" w:line="240" w:lineRule="auto"/>
        <w:jc w:val="both"/>
        <w:rPr>
          <w:rFonts w:cs="Arial"/>
        </w:rPr>
      </w:pPr>
      <w:r w:rsidRPr="00B370B0">
        <w:rPr>
          <w:rFonts w:cs="Arial"/>
        </w:rPr>
        <w:t xml:space="preserve">Podwykonawca oświadcza nadto, że na dzień złożenia niniejszego oświadczenia brak jest dalej idących roszczeń Podwykonawcy o zapłatę </w:t>
      </w:r>
      <w:r w:rsidRPr="00B370B0">
        <w:rPr>
          <w:rFonts w:cs="Arial"/>
          <w:color w:val="000000"/>
        </w:rPr>
        <w:t xml:space="preserve">z tytułu </w:t>
      </w:r>
      <w:r w:rsidRPr="00B370B0">
        <w:rPr>
          <w:rFonts w:cs="Arial"/>
        </w:rPr>
        <w:t xml:space="preserve">dostaw towarów oraz wykonania usług, wchodzących </w:t>
      </w:r>
      <w:r w:rsidR="00F26524" w:rsidRPr="00B370B0">
        <w:rPr>
          <w:rFonts w:cs="Arial"/>
        </w:rPr>
        <w:br/>
      </w:r>
      <w:r w:rsidRPr="00B370B0">
        <w:rPr>
          <w:rFonts w:cs="Arial"/>
        </w:rPr>
        <w:t>w zakres umowy nr …..… z dn. …………… zawarte</w:t>
      </w:r>
      <w:r w:rsidR="00BE03FA" w:rsidRPr="00B370B0">
        <w:rPr>
          <w:rFonts w:cs="Arial"/>
        </w:rPr>
        <w:t>j pomiędzy Wykonawcą a Orlen OIL</w:t>
      </w:r>
      <w:r w:rsidRPr="00B370B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401813" w14:textId="77777777" w:rsidR="00481094" w:rsidRPr="00B370B0" w:rsidRDefault="00481094" w:rsidP="00481094">
      <w:pPr>
        <w:spacing w:line="240" w:lineRule="auto"/>
        <w:jc w:val="both"/>
        <w:rPr>
          <w:rFonts w:cs="Arial"/>
        </w:rPr>
      </w:pPr>
    </w:p>
    <w:p w14:paraId="55E849D9" w14:textId="77777777" w:rsidR="00481094" w:rsidRPr="00B370B0" w:rsidRDefault="00481094" w:rsidP="00481094">
      <w:pPr>
        <w:spacing w:line="240" w:lineRule="auto"/>
        <w:jc w:val="both"/>
        <w:rPr>
          <w:rFonts w:cs="Arial"/>
        </w:rPr>
      </w:pPr>
    </w:p>
    <w:p w14:paraId="4B65E578" w14:textId="77777777" w:rsidR="00481094" w:rsidRPr="00B370B0" w:rsidRDefault="00481094" w:rsidP="00481094">
      <w:pPr>
        <w:spacing w:line="240" w:lineRule="auto"/>
        <w:jc w:val="both"/>
        <w:rPr>
          <w:rFonts w:cs="Arial"/>
        </w:rPr>
      </w:pPr>
    </w:p>
    <w:p w14:paraId="1F210C0E" w14:textId="77777777" w:rsidR="00481094" w:rsidRPr="00B370B0" w:rsidRDefault="00481094" w:rsidP="00481094">
      <w:pPr>
        <w:spacing w:line="240" w:lineRule="auto"/>
        <w:jc w:val="both"/>
        <w:rPr>
          <w:rFonts w:cs="Arial"/>
        </w:rPr>
      </w:pPr>
      <w:r w:rsidRPr="00B370B0">
        <w:rPr>
          <w:rFonts w:cs="Arial"/>
        </w:rPr>
        <w:t xml:space="preserve">Za Podwykonawcę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51D8384C" w14:textId="77777777" w:rsidR="00481094" w:rsidRPr="00B370B0" w:rsidRDefault="00481094" w:rsidP="00481094">
      <w:pPr>
        <w:spacing w:line="240" w:lineRule="auto"/>
        <w:jc w:val="both"/>
        <w:rPr>
          <w:rFonts w:cs="Arial"/>
          <w:i/>
        </w:rPr>
      </w:pPr>
      <w:r w:rsidRPr="00B370B0">
        <w:rPr>
          <w:rFonts w:cs="Arial"/>
        </w:rPr>
        <w:t>_______________________________</w:t>
      </w:r>
    </w:p>
    <w:p w14:paraId="6EF492D3" w14:textId="77777777" w:rsidR="00481094" w:rsidRPr="00B370B0" w:rsidRDefault="00481094" w:rsidP="00481094">
      <w:pPr>
        <w:spacing w:line="240" w:lineRule="auto"/>
        <w:rPr>
          <w:rFonts w:cs="Arial"/>
          <w:b/>
          <w:i/>
        </w:rPr>
      </w:pPr>
      <w:r w:rsidRPr="00B370B0">
        <w:rPr>
          <w:rFonts w:cs="Arial"/>
          <w:i/>
        </w:rPr>
        <w:t>(data i podpis)</w:t>
      </w:r>
    </w:p>
    <w:p w14:paraId="37B192FA" w14:textId="0DC7EDCC" w:rsidR="00481094" w:rsidRPr="00B370B0" w:rsidRDefault="00481094" w:rsidP="00F95133">
      <w:pPr>
        <w:pStyle w:val="Nagwek2"/>
        <w:rPr>
          <w:szCs w:val="20"/>
        </w:rPr>
      </w:pPr>
      <w:bookmarkStart w:id="137" w:name="_Toc65498635"/>
      <w:bookmarkStart w:id="138" w:name="_Toc65498680"/>
      <w:bookmarkStart w:id="139" w:name="_Toc167795062"/>
      <w:r w:rsidRPr="00B370B0">
        <w:rPr>
          <w:szCs w:val="20"/>
        </w:rPr>
        <w:lastRenderedPageBreak/>
        <w:t xml:space="preserve">Załącznik nr </w:t>
      </w:r>
      <w:r w:rsidR="0027196C" w:rsidRPr="00B370B0">
        <w:rPr>
          <w:szCs w:val="20"/>
        </w:rPr>
        <w:t>9b</w:t>
      </w:r>
      <w:r w:rsidRPr="00B370B0">
        <w:rPr>
          <w:szCs w:val="20"/>
        </w:rPr>
        <w:br/>
        <w:t>Wzór Oświadczenia końcowego Wykonawcy</w:t>
      </w:r>
      <w:bookmarkEnd w:id="137"/>
      <w:bookmarkEnd w:id="138"/>
      <w:bookmarkEnd w:id="139"/>
    </w:p>
    <w:p w14:paraId="32605112" w14:textId="52EC41A3" w:rsidR="00481094" w:rsidRPr="00B370B0" w:rsidRDefault="00481094" w:rsidP="00481094">
      <w:pPr>
        <w:autoSpaceDE w:val="0"/>
        <w:spacing w:after="120" w:line="240" w:lineRule="auto"/>
        <w:jc w:val="both"/>
        <w:rPr>
          <w:rFonts w:cs="Arial"/>
          <w:b/>
          <w:bCs/>
          <w:spacing w:val="-4"/>
        </w:rPr>
      </w:pPr>
      <w:r w:rsidRPr="00B370B0">
        <w:rPr>
          <w:rFonts w:cs="Arial"/>
          <w:color w:val="000000"/>
        </w:rPr>
        <w:t>Wykonawca w osobie ………………………………………. (</w:t>
      </w:r>
      <w:r w:rsidRPr="00B370B0">
        <w:rPr>
          <w:rFonts w:cs="Arial"/>
          <w:i/>
          <w:color w:val="000000"/>
        </w:rPr>
        <w:t>nazwa i firma Wykonawcy</w:t>
      </w:r>
      <w:r w:rsidRPr="00B370B0">
        <w:rPr>
          <w:rFonts w:cs="Arial"/>
          <w:color w:val="000000"/>
        </w:rPr>
        <w:t>), działająca przez uprawnionego do jej reprezentacji przedstawiciela w osobie ………………………………………. (</w:t>
      </w:r>
      <w:r w:rsidRPr="00B370B0">
        <w:rPr>
          <w:rFonts w:cs="Arial"/>
          <w:i/>
          <w:color w:val="000000"/>
        </w:rPr>
        <w:t xml:space="preserve">imię </w:t>
      </w:r>
      <w:r w:rsidR="00F26524" w:rsidRPr="00B370B0">
        <w:rPr>
          <w:rFonts w:cs="Arial"/>
          <w:i/>
          <w:color w:val="000000"/>
        </w:rPr>
        <w:br/>
      </w:r>
      <w:r w:rsidRPr="00B370B0">
        <w:rPr>
          <w:rFonts w:cs="Arial"/>
          <w:i/>
          <w:color w:val="000000"/>
        </w:rPr>
        <w:t>i nazwisko</w:t>
      </w:r>
      <w:r w:rsidRPr="00B370B0">
        <w:rPr>
          <w:rFonts w:cs="Arial"/>
          <w:color w:val="000000"/>
        </w:rPr>
        <w:t xml:space="preserve">), oświadcza niniejszym, że </w:t>
      </w:r>
      <w:r w:rsidRPr="00B370B0">
        <w:rPr>
          <w:rFonts w:cs="Arial"/>
        </w:rPr>
        <w:t xml:space="preserve">należność wynikająca z faktury końcowej, to jest faktury VAT nr ……………………… z dnia ……………………… r. wyczerpuje wszelkie roszczenia Wykonawcy </w:t>
      </w:r>
      <w:r w:rsidR="00F26524" w:rsidRPr="00B370B0">
        <w:rPr>
          <w:rFonts w:cs="Arial"/>
        </w:rPr>
        <w:br/>
      </w:r>
      <w:r w:rsidRPr="00B370B0">
        <w:rPr>
          <w:rFonts w:cs="Arial"/>
        </w:rPr>
        <w:t xml:space="preserve">w stosunku do </w:t>
      </w:r>
      <w:r w:rsidR="00F26524" w:rsidRPr="00B370B0">
        <w:rPr>
          <w:rFonts w:cs="Arial"/>
        </w:rPr>
        <w:t>ORLEN</w:t>
      </w:r>
      <w:r w:rsidR="00BE03FA" w:rsidRPr="00B370B0">
        <w:rPr>
          <w:rFonts w:cs="Arial"/>
        </w:rPr>
        <w:t xml:space="preserve"> OIL</w:t>
      </w:r>
      <w:r w:rsidRPr="00B370B0">
        <w:rPr>
          <w:rFonts w:cs="Arial"/>
        </w:rPr>
        <w:t xml:space="preserve"> Sp. z o.o. wynikające z umowy nr …..… z dn. …………… mającej za przedmiot realizację Inwestycji pn.: „……………………..”.</w:t>
      </w:r>
      <w:r w:rsidRPr="00B370B0">
        <w:rPr>
          <w:rFonts w:cs="Arial"/>
          <w:bCs/>
          <w:spacing w:val="-4"/>
        </w:rPr>
        <w:t>,</w:t>
      </w:r>
      <w:r w:rsidRPr="00B370B0">
        <w:rPr>
          <w:rFonts w:cs="Arial"/>
        </w:rPr>
        <w:t xml:space="preserve"> z zastrzeżeniem ewentualnych kwot zatrzymanych tytułem zabezpieczenia należytego wykonania umowy lub kaucji gwarancyjnej.</w:t>
      </w:r>
    </w:p>
    <w:p w14:paraId="3412E79F" w14:textId="77777777" w:rsidR="00481094" w:rsidRPr="00B370B0" w:rsidRDefault="00481094" w:rsidP="00481094">
      <w:pPr>
        <w:spacing w:line="240" w:lineRule="auto"/>
        <w:ind w:right="-2"/>
        <w:jc w:val="both"/>
        <w:rPr>
          <w:rFonts w:cs="Arial"/>
          <w:b/>
          <w:bCs/>
          <w:spacing w:val="-4"/>
        </w:rPr>
      </w:pPr>
    </w:p>
    <w:p w14:paraId="544C8E8F" w14:textId="4C9EEE8B" w:rsidR="00481094" w:rsidRPr="00B370B0" w:rsidRDefault="00481094" w:rsidP="00481094">
      <w:pPr>
        <w:spacing w:line="240" w:lineRule="auto"/>
        <w:jc w:val="both"/>
        <w:rPr>
          <w:rFonts w:cs="Arial"/>
          <w:spacing w:val="-3"/>
        </w:rPr>
      </w:pPr>
      <w:r w:rsidRPr="00B370B0">
        <w:rPr>
          <w:rFonts w:cs="Arial"/>
          <w:bCs/>
          <w:spacing w:val="-4"/>
        </w:rPr>
        <w:t>Jednocześnie Wykonawca oświadcza, że nie istnieją jakiekolwiek dalej idące należności przy</w:t>
      </w:r>
      <w:r w:rsidR="00BE03FA" w:rsidRPr="00B370B0">
        <w:rPr>
          <w:rFonts w:cs="Arial"/>
          <w:bCs/>
          <w:spacing w:val="-4"/>
        </w:rPr>
        <w:t xml:space="preserve">sługujące Wykonawcy od </w:t>
      </w:r>
      <w:r w:rsidR="00856747" w:rsidRPr="00B370B0">
        <w:rPr>
          <w:rFonts w:cs="Arial"/>
          <w:bCs/>
          <w:spacing w:val="-4"/>
        </w:rPr>
        <w:t>ORLEN</w:t>
      </w:r>
      <w:r w:rsidR="00BE03FA" w:rsidRPr="00B370B0">
        <w:rPr>
          <w:rFonts w:cs="Arial"/>
          <w:bCs/>
          <w:spacing w:val="-4"/>
        </w:rPr>
        <w:t xml:space="preserve"> OIL</w:t>
      </w:r>
      <w:r w:rsidRPr="00B370B0">
        <w:rPr>
          <w:rFonts w:cs="Arial"/>
          <w:bCs/>
          <w:spacing w:val="-4"/>
        </w:rPr>
        <w:t xml:space="preserve"> Sp. z o.o. </w:t>
      </w:r>
      <w:r w:rsidRPr="00B370B0">
        <w:rPr>
          <w:rFonts w:cs="Arial"/>
        </w:rPr>
        <w:t xml:space="preserve">w związku ze usługami, towarami lub świadczeniami realizowanymi w ramach w/w Inwestycji, </w:t>
      </w:r>
      <w:r w:rsidRPr="00B370B0">
        <w:rPr>
          <w:rFonts w:cs="Arial"/>
          <w:spacing w:val="-3"/>
        </w:rPr>
        <w:t xml:space="preserve">a gdyby okazało się, że takowe należności istnieją lub mogą powstać </w:t>
      </w:r>
      <w:r w:rsidR="00F26524" w:rsidRPr="00B370B0">
        <w:rPr>
          <w:rFonts w:cs="Arial"/>
          <w:spacing w:val="-3"/>
        </w:rPr>
        <w:br/>
      </w:r>
      <w:r w:rsidRPr="00B370B0">
        <w:rPr>
          <w:rFonts w:cs="Arial"/>
          <w:spacing w:val="-3"/>
        </w:rPr>
        <w:t>w przyszłości – Wykonawca bezwarunkowo zrzeka się takowych należności.</w:t>
      </w:r>
    </w:p>
    <w:p w14:paraId="1805EEF3" w14:textId="77777777" w:rsidR="00481094" w:rsidRPr="00B370B0" w:rsidRDefault="00481094" w:rsidP="00481094">
      <w:pPr>
        <w:spacing w:line="240" w:lineRule="auto"/>
        <w:jc w:val="both"/>
        <w:rPr>
          <w:rFonts w:cs="Arial"/>
          <w:spacing w:val="-3"/>
        </w:rPr>
      </w:pPr>
    </w:p>
    <w:p w14:paraId="36ACA271" w14:textId="77777777" w:rsidR="00481094" w:rsidRPr="00B370B0" w:rsidRDefault="00481094" w:rsidP="00481094">
      <w:pPr>
        <w:spacing w:line="240" w:lineRule="auto"/>
        <w:jc w:val="both"/>
        <w:rPr>
          <w:rFonts w:cs="Arial"/>
          <w:spacing w:val="-3"/>
        </w:rPr>
      </w:pPr>
    </w:p>
    <w:p w14:paraId="17E08B71" w14:textId="77777777" w:rsidR="00481094" w:rsidRPr="00B370B0" w:rsidRDefault="00481094" w:rsidP="00481094">
      <w:pPr>
        <w:spacing w:line="240" w:lineRule="auto"/>
        <w:jc w:val="both"/>
        <w:rPr>
          <w:rFonts w:cs="Arial"/>
          <w:spacing w:val="-3"/>
        </w:rPr>
      </w:pPr>
    </w:p>
    <w:p w14:paraId="1C521EFB" w14:textId="77777777" w:rsidR="00481094" w:rsidRPr="00B370B0" w:rsidRDefault="00481094" w:rsidP="00481094">
      <w:pPr>
        <w:spacing w:line="240" w:lineRule="auto"/>
        <w:jc w:val="both"/>
        <w:rPr>
          <w:rFonts w:cs="Arial"/>
        </w:rPr>
      </w:pPr>
      <w:r w:rsidRPr="00B370B0">
        <w:rPr>
          <w:rFonts w:cs="Arial"/>
        </w:rPr>
        <w:t xml:space="preserve">Za 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157B4E1D" w14:textId="77777777" w:rsidR="00481094" w:rsidRPr="00B370B0" w:rsidRDefault="00481094" w:rsidP="00481094">
      <w:pPr>
        <w:spacing w:line="240" w:lineRule="auto"/>
        <w:jc w:val="both"/>
        <w:rPr>
          <w:rFonts w:cs="Arial"/>
          <w:i/>
        </w:rPr>
      </w:pPr>
      <w:r w:rsidRPr="00B370B0">
        <w:rPr>
          <w:rFonts w:cs="Arial"/>
        </w:rPr>
        <w:t>_______________________________</w:t>
      </w:r>
    </w:p>
    <w:p w14:paraId="36707A97" w14:textId="77777777" w:rsidR="00481094" w:rsidRPr="00B370B0" w:rsidRDefault="00481094" w:rsidP="00481094">
      <w:pPr>
        <w:spacing w:line="240" w:lineRule="auto"/>
        <w:rPr>
          <w:rFonts w:cs="Arial"/>
          <w:b/>
          <w:i/>
        </w:rPr>
      </w:pPr>
      <w:r w:rsidRPr="00B370B0">
        <w:rPr>
          <w:rFonts w:cs="Arial"/>
          <w:i/>
        </w:rPr>
        <w:t>(data i podpis)</w:t>
      </w:r>
    </w:p>
    <w:p w14:paraId="141BB459" w14:textId="77777777" w:rsidR="00481094" w:rsidRPr="00B370B0" w:rsidRDefault="00481094" w:rsidP="00481094">
      <w:pPr>
        <w:spacing w:after="0" w:line="240" w:lineRule="auto"/>
        <w:jc w:val="both"/>
        <w:rPr>
          <w:rFonts w:cs="Arial"/>
          <w:b/>
          <w:i/>
        </w:rPr>
      </w:pPr>
    </w:p>
    <w:p w14:paraId="05E2645F" w14:textId="113D534F" w:rsidR="00651D5F" w:rsidRPr="00B370B0" w:rsidRDefault="00651D5F" w:rsidP="00651D5F">
      <w:pPr>
        <w:rPr>
          <w:rFonts w:cs="Arial"/>
          <w:b/>
        </w:rPr>
      </w:pPr>
      <w:r w:rsidRPr="00B370B0">
        <w:rPr>
          <w:rFonts w:cs="Arial"/>
        </w:rPr>
        <w:t xml:space="preserve">                                                                  </w:t>
      </w:r>
      <w:r w:rsidRPr="00B370B0">
        <w:rPr>
          <w:rFonts w:cs="Arial"/>
          <w:b/>
        </w:rPr>
        <w:t xml:space="preserve">Załącznik nr </w:t>
      </w:r>
      <w:r w:rsidR="0027196C" w:rsidRPr="00B370B0">
        <w:rPr>
          <w:rFonts w:cs="Arial"/>
          <w:b/>
        </w:rPr>
        <w:t>10</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6F709F18" w14:textId="77777777" w:rsidR="00481094" w:rsidRPr="00B370B0" w:rsidRDefault="00481094" w:rsidP="00481094">
      <w:pPr>
        <w:shd w:val="clear" w:color="auto" w:fill="FFFFFF"/>
        <w:spacing w:line="240" w:lineRule="auto"/>
        <w:jc w:val="both"/>
        <w:rPr>
          <w:rFonts w:cs="Arial"/>
        </w:rPr>
      </w:pPr>
      <w:r w:rsidRPr="00B370B0">
        <w:rPr>
          <w:rFonts w:cs="Arial"/>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370B0">
        <w:rPr>
          <w:rFonts w:cs="Arial"/>
        </w:rPr>
        <w:t>późn</w:t>
      </w:r>
      <w:proofErr w:type="spellEnd"/>
      <w:r w:rsidRPr="00B370B0">
        <w:rPr>
          <w:rFonts w:cs="Arial"/>
        </w:rPr>
        <w:t>. zm. (dalej „Rozporządzenie MAR”).</w:t>
      </w:r>
    </w:p>
    <w:p w14:paraId="4E943D33" w14:textId="77777777" w:rsidR="00481094" w:rsidRPr="00B370B0" w:rsidRDefault="00481094" w:rsidP="00481094">
      <w:pPr>
        <w:shd w:val="clear" w:color="auto" w:fill="FFFFFF"/>
        <w:spacing w:line="240" w:lineRule="auto"/>
        <w:jc w:val="both"/>
        <w:rPr>
          <w:rFonts w:cs="Arial"/>
        </w:rPr>
      </w:pPr>
      <w:r w:rsidRPr="00B370B0">
        <w:rPr>
          <w:rFonts w:cs="Arial"/>
        </w:rPr>
        <w:t>W związku z tym, stosując przepisy Rozporządzenia MAR:</w:t>
      </w:r>
    </w:p>
    <w:p w14:paraId="27FCB382" w14:textId="77777777" w:rsidR="00481094" w:rsidRPr="00B370B0" w:rsidRDefault="00481094" w:rsidP="00600277">
      <w:pPr>
        <w:pStyle w:val="Akapitzlist"/>
        <w:numPr>
          <w:ilvl w:val="0"/>
          <w:numId w:val="68"/>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247F3DDF" w14:textId="08322CA8" w:rsidR="00481094" w:rsidRPr="00B370B0" w:rsidRDefault="00481094" w:rsidP="00600277">
      <w:pPr>
        <w:pStyle w:val="Akapitzlist"/>
        <w:numPr>
          <w:ilvl w:val="0"/>
          <w:numId w:val="68"/>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 xml:space="preserve">informacja poufna w rozumieniu Rozporządzenia MAR nie może być przez Drugą Stronę umowy </w:t>
      </w:r>
      <w:r w:rsidR="00F26524" w:rsidRPr="00B370B0">
        <w:rPr>
          <w:rFonts w:ascii="Arial" w:hAnsi="Arial" w:cs="Arial"/>
          <w:sz w:val="20"/>
          <w:szCs w:val="20"/>
        </w:rPr>
        <w:br/>
      </w:r>
      <w:r w:rsidRPr="00B370B0">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40755DF7" w14:textId="5262C75C" w:rsidR="00481094" w:rsidRPr="00B370B0" w:rsidRDefault="00481094" w:rsidP="00F95133">
      <w:pPr>
        <w:pStyle w:val="Nagwek2"/>
        <w:rPr>
          <w:szCs w:val="20"/>
        </w:rPr>
      </w:pPr>
      <w:bookmarkStart w:id="140" w:name="_Toc63170932"/>
      <w:bookmarkStart w:id="141" w:name="_Toc65498637"/>
      <w:bookmarkStart w:id="142" w:name="_Toc65498682"/>
      <w:bookmarkStart w:id="143" w:name="_Toc167795064"/>
      <w:r w:rsidRPr="00B370B0">
        <w:rPr>
          <w:szCs w:val="20"/>
        </w:rPr>
        <w:lastRenderedPageBreak/>
        <w:t xml:space="preserve">Załącznik nr </w:t>
      </w:r>
      <w:r w:rsidR="0027196C" w:rsidRPr="00B370B0">
        <w:rPr>
          <w:szCs w:val="20"/>
        </w:rPr>
        <w:t>11</w:t>
      </w:r>
      <w:r w:rsidRPr="00B370B0">
        <w:rPr>
          <w:szCs w:val="20"/>
        </w:rPr>
        <w:br/>
        <w:t>Klauzula antykorupcyjna</w:t>
      </w:r>
      <w:bookmarkEnd w:id="140"/>
      <w:bookmarkEnd w:id="141"/>
      <w:bookmarkEnd w:id="142"/>
      <w:bookmarkEnd w:id="143"/>
    </w:p>
    <w:p w14:paraId="71A2B148" w14:textId="07E7DA90"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bookmarkStart w:id="144"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członkowi zarządu, dyrektorowi, pracownikowi, ani agentowi Strony lub któregokolwiek kontrolowanego lub powiązanego podmiotu gospodarczego Stron,</w:t>
      </w:r>
    </w:p>
    <w:p w14:paraId="40EB11FE"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politycznej, ani kandydatowi na urząd państwowy; </w:t>
      </w:r>
    </w:p>
    <w:p w14:paraId="3ED6C04B"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Bezpieczeństwa  ORLEN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0EA75061"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27196C" w:rsidRPr="00B370B0">
        <w:rPr>
          <w:rFonts w:cs="Arial"/>
          <w:b/>
        </w:rPr>
        <w:t>12</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44"/>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3341C33D"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0AB3EFA8" w:rsidR="0056135E" w:rsidRPr="00B370B0" w:rsidRDefault="002A243D" w:rsidP="0056135E">
      <w:pPr>
        <w:pStyle w:val="Nagwek2"/>
        <w:ind w:left="576" w:hanging="576"/>
        <w:rPr>
          <w:szCs w:val="20"/>
        </w:rPr>
      </w:pPr>
      <w:r w:rsidRPr="00B370B0">
        <w:rPr>
          <w:bCs w:val="0"/>
          <w:szCs w:val="20"/>
        </w:rPr>
        <w:lastRenderedPageBreak/>
        <w:t xml:space="preserve">Załącznik nr </w:t>
      </w:r>
      <w:r w:rsidR="0027196C" w:rsidRPr="00B370B0">
        <w:rPr>
          <w:bCs w:val="0"/>
          <w:szCs w:val="20"/>
        </w:rPr>
        <w:t>13</w:t>
      </w:r>
      <w:r w:rsidR="0011431E" w:rsidRPr="00B370B0">
        <w:rPr>
          <w:b w:val="0"/>
          <w:szCs w:val="20"/>
        </w:rPr>
        <w:br/>
      </w:r>
      <w:r w:rsidR="0056135E" w:rsidRPr="00B370B0">
        <w:rPr>
          <w:szCs w:val="20"/>
        </w:rPr>
        <w:t>Porozumienie w sprawie przesyłania faktur w formie elektronicznej</w:t>
      </w:r>
    </w:p>
    <w:p w14:paraId="1AC607C9" w14:textId="77777777" w:rsidR="0056135E" w:rsidRPr="00B370B0" w:rsidRDefault="0056135E" w:rsidP="0056135E">
      <w:pPr>
        <w:autoSpaceDE w:val="0"/>
        <w:autoSpaceDN w:val="0"/>
        <w:adjustRightInd w:val="0"/>
        <w:spacing w:after="0" w:line="240" w:lineRule="auto"/>
        <w:jc w:val="right"/>
        <w:rPr>
          <w:rFonts w:cs="Arial"/>
          <w:color w:val="000000"/>
        </w:rPr>
      </w:pPr>
      <w:r w:rsidRPr="00B370B0">
        <w:rPr>
          <w:rFonts w:cs="Arial"/>
          <w:color w:val="000000"/>
        </w:rPr>
        <w:t>……………………………..                                                                                                                                                                                     miejscowość i data</w:t>
      </w:r>
    </w:p>
    <w:p w14:paraId="3A2568BC" w14:textId="77777777" w:rsidR="0056135E" w:rsidRPr="00B370B0" w:rsidRDefault="0056135E" w:rsidP="0056135E">
      <w:pPr>
        <w:autoSpaceDE w:val="0"/>
        <w:autoSpaceDN w:val="0"/>
        <w:adjustRightInd w:val="0"/>
        <w:spacing w:after="0" w:line="240" w:lineRule="auto"/>
        <w:rPr>
          <w:rFonts w:cs="Arial"/>
          <w:b/>
          <w:bCs/>
          <w:color w:val="000000"/>
        </w:rPr>
      </w:pPr>
    </w:p>
    <w:p w14:paraId="482FCF6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Odbiorca</w:t>
      </w:r>
      <w:r w:rsidRPr="00B370B0">
        <w:rPr>
          <w:rFonts w:cs="Arial"/>
          <w:color w:val="000000"/>
        </w:rPr>
        <w:t>:</w:t>
      </w:r>
    </w:p>
    <w:p w14:paraId="6D34C430"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color w:val="000000"/>
        </w:rPr>
        <w:t>ORLEN OIL Sp. z o.o.</w:t>
      </w:r>
      <w:r w:rsidRPr="00B370B0">
        <w:rPr>
          <w:rFonts w:cs="Arial"/>
          <w:color w:val="00000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1C574580" w14:textId="77777777" w:rsidR="0056135E" w:rsidRPr="00B370B0" w:rsidRDefault="0056135E" w:rsidP="0056135E">
      <w:pPr>
        <w:autoSpaceDE w:val="0"/>
        <w:autoSpaceDN w:val="0"/>
        <w:adjustRightInd w:val="0"/>
        <w:spacing w:after="0" w:line="240" w:lineRule="auto"/>
        <w:rPr>
          <w:rFonts w:cs="Arial"/>
          <w:b/>
          <w:bCs/>
          <w:color w:val="000000"/>
        </w:rPr>
      </w:pPr>
    </w:p>
    <w:p w14:paraId="5B11EDE1"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Wystawca</w:t>
      </w:r>
      <w:r w:rsidRPr="00B370B0">
        <w:rPr>
          <w:rFonts w:cs="Arial"/>
          <w:color w:val="000000"/>
        </w:rPr>
        <w:t>:</w:t>
      </w:r>
    </w:p>
    <w:p w14:paraId="59DFBB4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rPr>
        <w:t>…………………………..</w:t>
      </w:r>
      <w:r w:rsidRPr="00B370B0">
        <w:rPr>
          <w:rFonts w:cs="Arial"/>
          <w:b/>
          <w:bCs/>
        </w:rPr>
        <w:br/>
        <w:t>………………………….</w:t>
      </w:r>
    </w:p>
    <w:p w14:paraId="7720C498" w14:textId="77777777" w:rsidR="0056135E" w:rsidRPr="00B370B0" w:rsidRDefault="0056135E" w:rsidP="0056135E">
      <w:pPr>
        <w:autoSpaceDE w:val="0"/>
        <w:autoSpaceDN w:val="0"/>
        <w:adjustRightInd w:val="0"/>
        <w:spacing w:after="0" w:line="240" w:lineRule="auto"/>
        <w:rPr>
          <w:rFonts w:cs="Arial"/>
          <w:color w:val="000000"/>
        </w:rPr>
      </w:pPr>
    </w:p>
    <w:p w14:paraId="3F22FCB2" w14:textId="7CEBC5C9"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r w:rsidRPr="00B370B0">
        <w:rPr>
          <w:rFonts w:ascii="Arial" w:hAnsi="Arial" w:cs="Arial"/>
          <w:color w:val="000000"/>
          <w:sz w:val="20"/>
          <w:szCs w:val="20"/>
        </w:rPr>
        <w:t xml:space="preserve">Działając na podstawie Ustawy z 11 marca 2004 r. o podatku od towarów i usług (j.t. Dz. U. </w:t>
      </w:r>
      <w:r w:rsidR="00F26524" w:rsidRPr="00B370B0">
        <w:rPr>
          <w:rFonts w:ascii="Arial" w:hAnsi="Arial" w:cs="Arial"/>
          <w:color w:val="000000"/>
          <w:sz w:val="20"/>
          <w:szCs w:val="20"/>
        </w:rPr>
        <w:br/>
      </w:r>
      <w:r w:rsidRPr="00B370B0">
        <w:rPr>
          <w:rFonts w:ascii="Arial" w:hAnsi="Arial" w:cs="Arial"/>
          <w:color w:val="000000"/>
          <w:sz w:val="20"/>
          <w:szCs w:val="20"/>
        </w:rPr>
        <w:t xml:space="preserve">z 2024 r. poz. 361 z </w:t>
      </w:r>
      <w:proofErr w:type="spellStart"/>
      <w:r w:rsidRPr="00B370B0">
        <w:rPr>
          <w:rFonts w:ascii="Arial" w:hAnsi="Arial" w:cs="Arial"/>
          <w:color w:val="000000"/>
          <w:sz w:val="20"/>
          <w:szCs w:val="20"/>
        </w:rPr>
        <w:t>późn</w:t>
      </w:r>
      <w:proofErr w:type="spellEnd"/>
      <w:r w:rsidRPr="00B370B0">
        <w:rPr>
          <w:rFonts w:ascii="Arial" w:hAnsi="Arial" w:cs="Arial"/>
          <w:color w:val="000000"/>
          <w:sz w:val="20"/>
          <w:szCs w:val="20"/>
        </w:rPr>
        <w:t xml:space="preserve">. zm.) Odbiorca akceptuje przesyłanie mu przez Wystawcę faktur </w:t>
      </w:r>
      <w:r w:rsidRPr="00B370B0">
        <w:rPr>
          <w:rFonts w:ascii="Arial" w:hAnsi="Arial" w:cs="Arial"/>
          <w:color w:val="000000"/>
          <w:sz w:val="20"/>
          <w:szCs w:val="20"/>
        </w:rPr>
        <w:br/>
        <w:t>w formie elektronicznej z chwilą podpisania Porozumienia przez ORLEN OIL Sp. z o.o.</w:t>
      </w:r>
    </w:p>
    <w:p w14:paraId="3C450DB5"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5" w:name="bookmark8"/>
      <w:bookmarkEnd w:id="145"/>
      <w:r w:rsidRPr="00B370B0">
        <w:rPr>
          <w:rFonts w:ascii="Arial" w:hAnsi="Arial" w:cs="Arial"/>
          <w:color w:val="000000"/>
          <w:sz w:val="20"/>
          <w:szCs w:val="20"/>
        </w:rPr>
        <w:t>E-faktury, e-faktury korekta, duplikaty e-faktur, e-noty księgowe będą przesyłane pocztą elektroniczną w postaci plików PDF z poniższego/</w:t>
      </w:r>
      <w:proofErr w:type="spellStart"/>
      <w:r w:rsidRPr="00B370B0">
        <w:rPr>
          <w:rFonts w:ascii="Arial" w:hAnsi="Arial" w:cs="Arial"/>
          <w:color w:val="000000"/>
          <w:sz w:val="20"/>
          <w:szCs w:val="20"/>
        </w:rPr>
        <w:t>ych</w:t>
      </w:r>
      <w:proofErr w:type="spellEnd"/>
      <w:r w:rsidRPr="00B370B0">
        <w:rPr>
          <w:rFonts w:ascii="Arial" w:hAnsi="Arial" w:cs="Arial"/>
          <w:color w:val="000000"/>
          <w:sz w:val="20"/>
          <w:szCs w:val="20"/>
        </w:rPr>
        <w:t xml:space="preserve"> adresu/adresów Wystawcy: </w:t>
      </w:r>
      <w:r w:rsidRPr="00B370B0">
        <w:rPr>
          <w:rFonts w:ascii="Arial" w:hAnsi="Arial" w:cs="Arial"/>
          <w:color w:val="000000"/>
          <w:sz w:val="20"/>
          <w:szCs w:val="20"/>
          <w:u w:val="single"/>
        </w:rPr>
        <w:t xml:space="preserve">zgodnie </w:t>
      </w:r>
      <w:r w:rsidRPr="00B370B0">
        <w:rPr>
          <w:rFonts w:ascii="Arial" w:hAnsi="Arial" w:cs="Arial"/>
          <w:color w:val="000000"/>
          <w:sz w:val="20"/>
          <w:szCs w:val="20"/>
          <w:u w:val="single"/>
        </w:rPr>
        <w:br/>
        <w:t>z warunkami zawartymi w Instrukcji przesyłania faktur w formie elektronicznej do ORLEN OIL Sp. z o.o., będącej załącznikiem do niniejszego Porozumienia</w:t>
      </w:r>
      <w:r w:rsidRPr="00B370B0">
        <w:rPr>
          <w:rFonts w:ascii="Arial" w:hAnsi="Arial" w:cs="Arial"/>
          <w:color w:val="000000"/>
          <w:sz w:val="20"/>
          <w:szCs w:val="20"/>
        </w:rPr>
        <w:t>.</w:t>
      </w:r>
    </w:p>
    <w:p w14:paraId="402BB8D0"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6" w:name="bookmark9"/>
      <w:bookmarkEnd w:id="146"/>
      <w:r w:rsidRPr="00B370B0">
        <w:rPr>
          <w:rFonts w:ascii="Arial" w:hAnsi="Arial" w:cs="Arial"/>
          <w:color w:val="000000"/>
          <w:sz w:val="20"/>
          <w:szCs w:val="20"/>
        </w:rPr>
        <w:t>Adresem właściwym do przesyłania Odbiorcy dokumentów wymienionych w pkt. 2 niniejszego Porozumienia będzie:</w:t>
      </w:r>
    </w:p>
    <w:p w14:paraId="685DD828" w14:textId="77777777" w:rsidR="0056135E" w:rsidRPr="00B370B0" w:rsidRDefault="0056135E" w:rsidP="0056135E">
      <w:pPr>
        <w:pStyle w:val="Teksttreci20"/>
        <w:spacing w:line="240" w:lineRule="auto"/>
        <w:ind w:firstLine="0"/>
        <w:jc w:val="center"/>
        <w:rPr>
          <w:rFonts w:ascii="Arial" w:hAnsi="Arial" w:cs="Arial"/>
          <w:sz w:val="20"/>
          <w:szCs w:val="20"/>
        </w:rPr>
      </w:pPr>
      <w:hyperlink r:id="rId13" w:history="1">
        <w:r w:rsidRPr="00B370B0">
          <w:rPr>
            <w:rFonts w:ascii="Arial" w:hAnsi="Arial" w:cs="Arial"/>
            <w:b/>
            <w:bCs/>
            <w:color w:val="508CD6"/>
            <w:sz w:val="20"/>
            <w:szCs w:val="20"/>
          </w:rPr>
          <w:t>efaktura.ooil@orlen.pl</w:t>
        </w:r>
      </w:hyperlink>
    </w:p>
    <w:p w14:paraId="733A5324"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7" w:name="bookmark10"/>
      <w:bookmarkEnd w:id="147"/>
      <w:r w:rsidRPr="00B370B0">
        <w:rPr>
          <w:rFonts w:ascii="Arial" w:hAnsi="Arial" w:cs="Arial"/>
          <w:color w:val="000000"/>
          <w:sz w:val="20"/>
          <w:szCs w:val="20"/>
        </w:rPr>
        <w:t>Adresem właściwym dla potwierdzenia Wystawcy odbioru dokumentów wymienionych w pkt. 2 niniejszego Porozumienia będzie:</w:t>
      </w:r>
    </w:p>
    <w:p w14:paraId="1F947967" w14:textId="77777777" w:rsidR="0056135E" w:rsidRPr="00B370B0" w:rsidRDefault="0056135E" w:rsidP="0056135E">
      <w:pPr>
        <w:pStyle w:val="Teksttreci20"/>
        <w:spacing w:before="0"/>
        <w:ind w:firstLine="0"/>
        <w:jc w:val="center"/>
        <w:rPr>
          <w:rFonts w:ascii="Arial" w:hAnsi="Arial" w:cs="Arial"/>
          <w:b/>
          <w:color w:val="000000"/>
          <w:sz w:val="20"/>
          <w:szCs w:val="20"/>
        </w:rPr>
      </w:pPr>
      <w:r w:rsidRPr="00B370B0">
        <w:rPr>
          <w:rFonts w:ascii="Arial" w:hAnsi="Arial" w:cs="Arial"/>
          <w:b/>
          <w:color w:val="000000"/>
          <w:sz w:val="20"/>
          <w:szCs w:val="20"/>
        </w:rPr>
        <w:t>………………………………..</w:t>
      </w:r>
    </w:p>
    <w:p w14:paraId="1E02187F" w14:textId="77777777" w:rsidR="0056135E" w:rsidRPr="00B370B0" w:rsidRDefault="0056135E" w:rsidP="0056135E">
      <w:pPr>
        <w:pStyle w:val="Teksttreci20"/>
        <w:spacing w:before="0"/>
        <w:ind w:firstLine="0"/>
        <w:jc w:val="left"/>
        <w:rPr>
          <w:rFonts w:ascii="Arial" w:hAnsi="Arial" w:cs="Arial"/>
          <w:sz w:val="20"/>
          <w:szCs w:val="20"/>
        </w:rPr>
      </w:pPr>
      <w:r w:rsidRPr="00B370B0">
        <w:rPr>
          <w:rFonts w:ascii="Arial" w:hAnsi="Arial" w:cs="Arial"/>
          <w:color w:val="000000"/>
          <w:sz w:val="20"/>
          <w:szCs w:val="20"/>
        </w:rPr>
        <w:br/>
        <w:t>Brak wskazania przez Wystawcę adresu do wysyłania potwierdzeń odbioru dokumentu oznacza rezygnację z potwierdzania odbioru.</w:t>
      </w:r>
    </w:p>
    <w:p w14:paraId="51727CD4" w14:textId="77777777" w:rsidR="0056135E" w:rsidRPr="00B370B0" w:rsidRDefault="0056135E" w:rsidP="0056135E">
      <w:pPr>
        <w:pStyle w:val="Teksttreci20"/>
        <w:ind w:firstLine="0"/>
        <w:rPr>
          <w:rFonts w:ascii="Arial" w:hAnsi="Arial" w:cs="Arial"/>
          <w:sz w:val="20"/>
          <w:szCs w:val="20"/>
        </w:rPr>
      </w:pPr>
      <w:r w:rsidRPr="00B370B0">
        <w:rPr>
          <w:rFonts w:ascii="Arial" w:hAnsi="Arial" w:cs="Arial"/>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302BAFCD"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8" w:name="bookmark11"/>
      <w:bookmarkEnd w:id="148"/>
      <w:r w:rsidRPr="00B370B0">
        <w:rPr>
          <w:rFonts w:ascii="Arial" w:hAnsi="Arial" w:cs="Arial"/>
          <w:color w:val="000000"/>
          <w:sz w:val="20"/>
          <w:szCs w:val="20"/>
        </w:rPr>
        <w:t>W przypadku zmiany adresu/adresów e-mail, wskazanych w punkcie 2, 3 i 4 powyżej, strony zobowiązują się do poinformowania się o dokonanych zmianach w formie pisemnej lub mailowej.</w:t>
      </w:r>
    </w:p>
    <w:p w14:paraId="17041CB3"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9" w:name="bookmark12"/>
      <w:bookmarkEnd w:id="149"/>
      <w:r w:rsidRPr="00B370B0">
        <w:rPr>
          <w:rFonts w:ascii="Arial" w:hAnsi="Arial" w:cs="Arial"/>
          <w:color w:val="000000"/>
          <w:sz w:val="20"/>
          <w:szCs w:val="20"/>
        </w:rPr>
        <w:t xml:space="preserve">W przypadku, gdyby przeszkody formalne lub techniczne uniemożliwiły wystawienie </w:t>
      </w:r>
      <w:r w:rsidRPr="00B370B0">
        <w:rPr>
          <w:rFonts w:ascii="Arial" w:hAnsi="Arial" w:cs="Arial"/>
          <w:color w:val="000000"/>
          <w:sz w:val="20"/>
          <w:szCs w:val="20"/>
        </w:rPr>
        <w:br/>
        <w:t>i przesyłanie faktur w formie elektronicznej, wówczas faktury zostaną przesłane w formie papierowej.</w:t>
      </w:r>
    </w:p>
    <w:p w14:paraId="13CDAE9C"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50" w:name="bookmark13"/>
      <w:bookmarkEnd w:id="150"/>
      <w:r w:rsidRPr="00B370B0">
        <w:rPr>
          <w:rFonts w:ascii="Arial" w:hAnsi="Arial" w:cs="Arial"/>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4B05742"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51" w:name="bookmark14"/>
      <w:bookmarkEnd w:id="151"/>
      <w:r w:rsidRPr="00B370B0">
        <w:rPr>
          <w:rFonts w:ascii="Arial" w:hAnsi="Arial" w:cs="Arial"/>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0C106ED9"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firstLine="360"/>
        <w:rPr>
          <w:rFonts w:ascii="Arial" w:hAnsi="Arial" w:cs="Arial"/>
          <w:sz w:val="20"/>
          <w:szCs w:val="20"/>
        </w:rPr>
      </w:pPr>
      <w:bookmarkStart w:id="152" w:name="bookmark15"/>
      <w:bookmarkEnd w:id="152"/>
      <w:r w:rsidRPr="00B370B0">
        <w:rPr>
          <w:rFonts w:ascii="Arial" w:hAnsi="Arial" w:cs="Arial"/>
          <w:color w:val="000000"/>
          <w:sz w:val="20"/>
          <w:szCs w:val="20"/>
        </w:rPr>
        <w:t>Osobami właściwymi do kontaktu w sprawach dotyczących Porozumienia są:</w:t>
      </w:r>
    </w:p>
    <w:p w14:paraId="6D793593" w14:textId="77777777" w:rsidR="0056135E" w:rsidRPr="00B370B0" w:rsidRDefault="0056135E" w:rsidP="0056135E">
      <w:pPr>
        <w:pStyle w:val="Teksttreci20"/>
        <w:ind w:firstLine="720"/>
        <w:rPr>
          <w:rFonts w:ascii="Arial" w:hAnsi="Arial" w:cs="Arial"/>
          <w:sz w:val="20"/>
          <w:szCs w:val="20"/>
        </w:rPr>
      </w:pPr>
      <w:r w:rsidRPr="00B370B0">
        <w:rPr>
          <w:rFonts w:ascii="Arial" w:hAnsi="Arial" w:cs="Arial"/>
          <w:color w:val="000000"/>
          <w:sz w:val="20"/>
          <w:szCs w:val="20"/>
        </w:rPr>
        <w:t xml:space="preserve">Ze strony Odbiorcy - Bożena </w:t>
      </w:r>
      <w:proofErr w:type="spellStart"/>
      <w:r w:rsidRPr="00B370B0">
        <w:rPr>
          <w:rFonts w:ascii="Arial" w:hAnsi="Arial" w:cs="Arial"/>
          <w:color w:val="000000"/>
          <w:sz w:val="20"/>
          <w:szCs w:val="20"/>
        </w:rPr>
        <w:t>Szczepaniec</w:t>
      </w:r>
      <w:proofErr w:type="spellEnd"/>
      <w:r w:rsidRPr="00B370B0">
        <w:rPr>
          <w:rFonts w:ascii="Arial" w:hAnsi="Arial" w:cs="Arial"/>
          <w:color w:val="000000"/>
          <w:sz w:val="20"/>
          <w:szCs w:val="20"/>
        </w:rPr>
        <w:t xml:space="preserve"> (</w:t>
      </w:r>
      <w:hyperlink r:id="rId14" w:history="1">
        <w:r w:rsidRPr="00B370B0">
          <w:rPr>
            <w:rFonts w:ascii="Arial" w:hAnsi="Arial" w:cs="Arial"/>
            <w:color w:val="000000"/>
            <w:sz w:val="20"/>
            <w:szCs w:val="20"/>
          </w:rPr>
          <w:t>bozena.szczepaniec@orlenoil.pl</w:t>
        </w:r>
      </w:hyperlink>
      <w:r w:rsidRPr="00B370B0">
        <w:rPr>
          <w:rFonts w:ascii="Arial" w:hAnsi="Arial" w:cs="Arial"/>
          <w:color w:val="000000"/>
          <w:sz w:val="20"/>
          <w:szCs w:val="20"/>
        </w:rPr>
        <w:t>)</w:t>
      </w:r>
    </w:p>
    <w:p w14:paraId="5E0931D3" w14:textId="77777777" w:rsidR="0056135E" w:rsidRPr="00B370B0" w:rsidRDefault="0056135E" w:rsidP="0056135E">
      <w:pPr>
        <w:pStyle w:val="Teksttreci20"/>
        <w:tabs>
          <w:tab w:val="left" w:leader="dot" w:pos="6557"/>
        </w:tabs>
        <w:ind w:firstLine="720"/>
        <w:rPr>
          <w:rFonts w:ascii="Arial" w:hAnsi="Arial" w:cs="Arial"/>
          <w:sz w:val="20"/>
          <w:szCs w:val="20"/>
        </w:rPr>
      </w:pPr>
      <w:r w:rsidRPr="00B370B0">
        <w:rPr>
          <w:rFonts w:ascii="Arial" w:hAnsi="Arial" w:cs="Arial"/>
          <w:color w:val="000000"/>
          <w:sz w:val="20"/>
          <w:szCs w:val="20"/>
        </w:rPr>
        <w:t>Ze strony Wystawcy -  ………………… (</w:t>
      </w:r>
      <w:r w:rsidRPr="00B370B0">
        <w:rPr>
          <w:rFonts w:ascii="Arial" w:hAnsi="Arial" w:cs="Arial"/>
          <w:sz w:val="20"/>
          <w:szCs w:val="20"/>
        </w:rPr>
        <w:t xml:space="preserve"> </w:t>
      </w:r>
      <w:r w:rsidRPr="00B370B0">
        <w:rPr>
          <w:rFonts w:ascii="Arial" w:hAnsi="Arial" w:cs="Arial"/>
          <w:color w:val="000000"/>
          <w:sz w:val="20"/>
          <w:szCs w:val="20"/>
        </w:rPr>
        <w:t xml:space="preserve">……………………………………….. ) </w:t>
      </w:r>
    </w:p>
    <w:p w14:paraId="21C95B5F" w14:textId="77777777" w:rsidR="0056135E" w:rsidRPr="00B370B0" w:rsidRDefault="0056135E" w:rsidP="00600277">
      <w:pPr>
        <w:pStyle w:val="Teksttreci20"/>
        <w:widowControl w:val="0"/>
        <w:numPr>
          <w:ilvl w:val="0"/>
          <w:numId w:val="97"/>
        </w:numPr>
        <w:shd w:val="clear" w:color="auto" w:fill="auto"/>
        <w:tabs>
          <w:tab w:val="left" w:pos="791"/>
        </w:tabs>
        <w:spacing w:before="0" w:after="240" w:line="240" w:lineRule="auto"/>
        <w:ind w:left="720" w:hanging="340"/>
        <w:rPr>
          <w:rFonts w:ascii="Arial" w:hAnsi="Arial" w:cs="Arial"/>
          <w:b/>
          <w:bCs/>
          <w:color w:val="000000"/>
          <w:sz w:val="20"/>
          <w:szCs w:val="20"/>
        </w:rPr>
      </w:pPr>
      <w:bookmarkStart w:id="153" w:name="bookmark16"/>
      <w:bookmarkEnd w:id="153"/>
      <w:r w:rsidRPr="00B370B0">
        <w:rPr>
          <w:rFonts w:ascii="Arial" w:hAnsi="Arial" w:cs="Arial"/>
          <w:color w:val="000000"/>
          <w:sz w:val="20"/>
          <w:szCs w:val="20"/>
        </w:rPr>
        <w:t>Podpisane przez Wystawcę Porozumienie należy odesłać na adres ORLEN OIL Sp. z o.o. ul. Opolska 114, 31-323 Kraków z dopiskiem „Porozumienie e-faktura zakupu”.</w:t>
      </w:r>
    </w:p>
    <w:p w14:paraId="44C31EAF" w14:textId="77777777" w:rsidR="0056135E" w:rsidRPr="00B370B0" w:rsidRDefault="0056135E" w:rsidP="0056135E">
      <w:pPr>
        <w:autoSpaceDE w:val="0"/>
        <w:autoSpaceDN w:val="0"/>
        <w:adjustRightInd w:val="0"/>
        <w:spacing w:after="0" w:line="240" w:lineRule="auto"/>
        <w:jc w:val="both"/>
        <w:rPr>
          <w:rFonts w:cs="Arial"/>
          <w:b/>
          <w:bCs/>
          <w:color w:val="000000"/>
        </w:rPr>
      </w:pPr>
      <w:r w:rsidRPr="00B370B0">
        <w:rPr>
          <w:rFonts w:cs="Arial"/>
          <w:b/>
          <w:bCs/>
          <w:color w:val="000000"/>
        </w:rPr>
        <w:t xml:space="preserve">                      Odbiorca </w:t>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t>Wystawca</w:t>
      </w:r>
    </w:p>
    <w:p w14:paraId="0C7CEAE1" w14:textId="77777777" w:rsidR="0056135E" w:rsidRPr="00B370B0" w:rsidRDefault="0056135E" w:rsidP="0056135E">
      <w:pPr>
        <w:autoSpaceDE w:val="0"/>
        <w:autoSpaceDN w:val="0"/>
        <w:adjustRightInd w:val="0"/>
        <w:spacing w:after="0" w:line="240" w:lineRule="auto"/>
        <w:jc w:val="both"/>
        <w:rPr>
          <w:rFonts w:cs="Arial"/>
          <w:color w:val="000000"/>
        </w:rPr>
      </w:pPr>
    </w:p>
    <w:p w14:paraId="2F4B824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w:t>
      </w:r>
    </w:p>
    <w:p w14:paraId="7ED1644F"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podpis osoby uprawnionej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podpis osoby uprawnionej</w:t>
      </w:r>
    </w:p>
    <w:p w14:paraId="42022355" w14:textId="77777777" w:rsidR="0056135E" w:rsidRPr="00B370B0" w:rsidRDefault="0056135E" w:rsidP="0056135E">
      <w:pPr>
        <w:autoSpaceDE w:val="0"/>
        <w:autoSpaceDN w:val="0"/>
        <w:adjustRightInd w:val="0"/>
        <w:spacing w:after="0" w:line="240" w:lineRule="auto"/>
        <w:jc w:val="both"/>
        <w:rPr>
          <w:rFonts w:cs="Arial"/>
          <w:color w:val="000000"/>
        </w:rPr>
      </w:pPr>
    </w:p>
    <w:p w14:paraId="67125ECD"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5AFE4194" w14:textId="77777777" w:rsidR="00A95B01" w:rsidRPr="00B370B0" w:rsidRDefault="00A95B01" w:rsidP="0056135E">
      <w:pPr>
        <w:autoSpaceDE w:val="0"/>
        <w:autoSpaceDN w:val="0"/>
        <w:adjustRightInd w:val="0"/>
        <w:spacing w:after="0" w:line="240" w:lineRule="auto"/>
        <w:jc w:val="center"/>
        <w:rPr>
          <w:rFonts w:cs="Arial"/>
          <w:b/>
          <w:bCs/>
          <w:color w:val="000000"/>
        </w:rPr>
      </w:pPr>
    </w:p>
    <w:p w14:paraId="46CBC007"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1192B96B"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lastRenderedPageBreak/>
        <w:t>Instrukcja</w:t>
      </w:r>
    </w:p>
    <w:p w14:paraId="44DFEE6D"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przesyłania faktur w formie elektronicznej do ORLEN OIL Sp. z o.o.</w:t>
      </w:r>
    </w:p>
    <w:p w14:paraId="5DCA9A0C" w14:textId="77777777" w:rsidR="0056135E" w:rsidRPr="00B370B0" w:rsidRDefault="0056135E" w:rsidP="0056135E">
      <w:pPr>
        <w:autoSpaceDE w:val="0"/>
        <w:autoSpaceDN w:val="0"/>
        <w:adjustRightInd w:val="0"/>
        <w:spacing w:after="0" w:line="240" w:lineRule="auto"/>
        <w:jc w:val="both"/>
        <w:rPr>
          <w:rFonts w:cs="Arial"/>
          <w:b/>
          <w:bCs/>
          <w:color w:val="000000"/>
        </w:rPr>
      </w:pPr>
    </w:p>
    <w:p w14:paraId="40849F04"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Definicje</w:t>
      </w:r>
    </w:p>
    <w:p w14:paraId="3AD5426E" w14:textId="77777777" w:rsidR="0056135E" w:rsidRPr="00B370B0" w:rsidRDefault="0056135E" w:rsidP="0056135E">
      <w:pPr>
        <w:autoSpaceDE w:val="0"/>
        <w:autoSpaceDN w:val="0"/>
        <w:adjustRightInd w:val="0"/>
        <w:spacing w:after="0" w:line="240" w:lineRule="auto"/>
        <w:jc w:val="both"/>
        <w:rPr>
          <w:rFonts w:cs="Arial"/>
          <w:b/>
          <w:bCs/>
          <w:color w:val="000000"/>
        </w:rPr>
      </w:pPr>
    </w:p>
    <w:p w14:paraId="226257F8"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e-faktura </w:t>
      </w:r>
      <w:r w:rsidRPr="00B370B0">
        <w:rPr>
          <w:rFonts w:cs="Arial"/>
          <w:color w:val="000000"/>
        </w:rPr>
        <w:t xml:space="preserve">– faktura, faktura korygująca, duplikat faktury, nota księgowa w formie dokumentu elektronicznego, który spełnia wymogi określone w przepisach prawa dotyczących sposobu przesyłania i zasad przechowywania faktur </w:t>
      </w:r>
      <w:r w:rsidRPr="00B370B0">
        <w:rPr>
          <w:rFonts w:cs="Arial"/>
          <w:color w:val="000000"/>
        </w:rPr>
        <w:br/>
        <w:t>w formie elektronicznej;</w:t>
      </w:r>
    </w:p>
    <w:p w14:paraId="31D58F0D"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Odbiorca </w:t>
      </w:r>
      <w:r w:rsidRPr="00B370B0">
        <w:rPr>
          <w:rFonts w:cs="Arial"/>
          <w:color w:val="000000"/>
        </w:rPr>
        <w:t>– ORLEN OIL Sp. z o.o.;</w:t>
      </w:r>
    </w:p>
    <w:p w14:paraId="68DDA3E9"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Wystawca </w:t>
      </w:r>
      <w:r w:rsidRPr="00B370B0">
        <w:rPr>
          <w:rFonts w:cs="Arial"/>
          <w:color w:val="000000"/>
        </w:rPr>
        <w:t xml:space="preserve">– podmiot, u którego ORLEN OIL Sp. z o.o. dokonuje zakupu i który wystawia dokumenty </w:t>
      </w:r>
      <w:r w:rsidRPr="00B370B0">
        <w:rPr>
          <w:rFonts w:cs="Arial"/>
          <w:color w:val="000000"/>
        </w:rPr>
        <w:br/>
        <w:t>w formie elektronicznej;</w:t>
      </w:r>
    </w:p>
    <w:p w14:paraId="19E618B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Porozumienie </w:t>
      </w:r>
      <w:r w:rsidRPr="00B370B0">
        <w:rPr>
          <w:rFonts w:cs="Arial"/>
          <w:color w:val="000000"/>
        </w:rPr>
        <w:t>– dokument wyrażający akceptację Odbiorcy na przesyłanie mu e-faktur;</w:t>
      </w:r>
    </w:p>
    <w:p w14:paraId="2B4EA34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02DADE99"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Postanowienia ogólne</w:t>
      </w:r>
    </w:p>
    <w:p w14:paraId="219A341A"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33CD9CD8"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Niniejsza Instrukcja określa zasady przesyłania e-faktur przez Wystawcę do Odbiorcy.</w:t>
      </w:r>
    </w:p>
    <w:p w14:paraId="7206DB50"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Warunkiem korzystania przez Wystawcę z możliwości wysyłania e-faktur do Odbiorcy jest łączne spełnienie wymogów opisanych poniżej:</w:t>
      </w:r>
    </w:p>
    <w:p w14:paraId="0C188BE5" w14:textId="77777777" w:rsidR="0056135E" w:rsidRPr="00B370B0" w:rsidRDefault="0056135E" w:rsidP="00600277">
      <w:pPr>
        <w:numPr>
          <w:ilvl w:val="1"/>
          <w:numId w:val="98"/>
        </w:numPr>
        <w:suppressAutoHyphens w:val="0"/>
        <w:autoSpaceDE w:val="0"/>
        <w:autoSpaceDN w:val="0"/>
        <w:adjustRightInd w:val="0"/>
        <w:spacing w:after="0" w:line="240" w:lineRule="auto"/>
        <w:jc w:val="both"/>
        <w:rPr>
          <w:rFonts w:cs="Arial"/>
          <w:color w:val="000000"/>
        </w:rPr>
      </w:pPr>
      <w:r w:rsidRPr="00B370B0">
        <w:rPr>
          <w:rFonts w:cs="Arial"/>
          <w:color w:val="000000"/>
        </w:rPr>
        <w:t>otrzymanie zaakceptowanego przez Odbiorcę Porozumienia z Wystawcą na przesyłanie e-faktur,</w:t>
      </w:r>
    </w:p>
    <w:p w14:paraId="24BB7F2C" w14:textId="77777777" w:rsidR="0056135E" w:rsidRPr="00B370B0" w:rsidRDefault="0056135E" w:rsidP="00600277">
      <w:pPr>
        <w:numPr>
          <w:ilvl w:val="1"/>
          <w:numId w:val="98"/>
        </w:numPr>
        <w:suppressAutoHyphens w:val="0"/>
        <w:autoSpaceDE w:val="0"/>
        <w:autoSpaceDN w:val="0"/>
        <w:adjustRightInd w:val="0"/>
        <w:spacing w:after="0" w:line="240" w:lineRule="auto"/>
        <w:jc w:val="both"/>
        <w:rPr>
          <w:rFonts w:cs="Arial"/>
          <w:color w:val="000000"/>
        </w:rPr>
      </w:pPr>
      <w:r w:rsidRPr="00B370B0">
        <w:rPr>
          <w:rFonts w:cs="Arial"/>
          <w:color w:val="000000"/>
        </w:rPr>
        <w:t>zastosowanie się do wymogów opisanych poniżej w niniejszej Instrukcji.</w:t>
      </w:r>
    </w:p>
    <w:p w14:paraId="480A908D" w14:textId="77777777" w:rsidR="0056135E" w:rsidRPr="00B370B0" w:rsidRDefault="0056135E" w:rsidP="0056135E">
      <w:pPr>
        <w:autoSpaceDE w:val="0"/>
        <w:autoSpaceDN w:val="0"/>
        <w:adjustRightInd w:val="0"/>
        <w:spacing w:after="0" w:line="240" w:lineRule="auto"/>
        <w:jc w:val="both"/>
        <w:rPr>
          <w:rFonts w:cs="Arial"/>
          <w:b/>
          <w:bCs/>
          <w:color w:val="000000"/>
        </w:rPr>
      </w:pPr>
    </w:p>
    <w:p w14:paraId="58585BB2" w14:textId="77777777" w:rsidR="0056135E" w:rsidRPr="00B370B0" w:rsidRDefault="0056135E" w:rsidP="0056135E">
      <w:pPr>
        <w:autoSpaceDE w:val="0"/>
        <w:autoSpaceDN w:val="0"/>
        <w:adjustRightInd w:val="0"/>
        <w:spacing w:after="0" w:line="240" w:lineRule="auto"/>
        <w:ind w:left="720"/>
        <w:jc w:val="center"/>
        <w:rPr>
          <w:rFonts w:cs="Arial"/>
          <w:b/>
          <w:bCs/>
          <w:color w:val="000000"/>
        </w:rPr>
      </w:pPr>
      <w:r w:rsidRPr="00B370B0">
        <w:rPr>
          <w:rFonts w:cs="Arial"/>
          <w:b/>
          <w:bCs/>
          <w:color w:val="000000"/>
        </w:rPr>
        <w:t>Warunki przesyłania faktur elektronicznych</w:t>
      </w:r>
    </w:p>
    <w:p w14:paraId="50C299C6" w14:textId="77777777" w:rsidR="0056135E" w:rsidRPr="00B370B0" w:rsidRDefault="0056135E" w:rsidP="0056135E">
      <w:pPr>
        <w:autoSpaceDE w:val="0"/>
        <w:autoSpaceDN w:val="0"/>
        <w:adjustRightInd w:val="0"/>
        <w:spacing w:after="0" w:line="240" w:lineRule="auto"/>
        <w:jc w:val="both"/>
        <w:rPr>
          <w:rFonts w:cs="Arial"/>
          <w:color w:val="000000"/>
        </w:rPr>
      </w:pPr>
    </w:p>
    <w:p w14:paraId="5492202A"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E-faktury powinny być wysyłane wyłącznie w postaci plików w formacie PDF. Faktury w innych formatach nie zostaną przyjęte przez Odbiorcę.</w:t>
      </w:r>
    </w:p>
    <w:p w14:paraId="04E8BFEE"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z adresu lub adresów zadeklarowanych przez Wystawcę </w:t>
      </w:r>
      <w:r w:rsidRPr="00B370B0">
        <w:rPr>
          <w:rFonts w:cs="Arial"/>
          <w:color w:val="000000"/>
        </w:rPr>
        <w:br/>
        <w:t xml:space="preserve">w Porozumieniu. E-faktury wysłane z innych adresów, bez wcześniejszego poinformowania </w:t>
      </w:r>
      <w:r w:rsidRPr="00B370B0">
        <w:rPr>
          <w:rFonts w:cs="Arial"/>
          <w:color w:val="000000"/>
        </w:rPr>
        <w:br/>
        <w:t>o tym Odbiorcy, nie zostaną przyjęte przez Odbiorcę.</w:t>
      </w:r>
    </w:p>
    <w:p w14:paraId="7017CAAD"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na adres </w:t>
      </w:r>
      <w:r w:rsidRPr="00B370B0">
        <w:rPr>
          <w:rFonts w:cs="Arial"/>
          <w:b/>
          <w:bCs/>
          <w:color w:val="0000FF"/>
        </w:rPr>
        <w:t>efaktura.ooil@orlen.pl</w:t>
      </w:r>
    </w:p>
    <w:p w14:paraId="5BC7380C"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E-faktury powinny być przesyłane w stosunku 1:1, przez co rozumie się jeden załącznik z fakturą dołączony do jednej wiadomości e-mail.</w:t>
      </w:r>
    </w:p>
    <w:p w14:paraId="04BDFF1A"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Wszelkie załączniki (protokoły wykonania usług, wydania w-z, specyfikacje techniczne itp.) powinny stanowić kolejne strony pliku z fakturą, nie przekraczającego 10 MB.</w:t>
      </w:r>
    </w:p>
    <w:p w14:paraId="07F03AA7"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b/>
          <w:bCs/>
          <w:color w:val="000000"/>
        </w:rPr>
        <w:t xml:space="preserve">Niedopuszczalne </w:t>
      </w:r>
      <w:r w:rsidRPr="00B370B0">
        <w:rPr>
          <w:rFonts w:cs="Arial"/>
          <w:color w:val="00000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B370B0">
        <w:rPr>
          <w:rFonts w:cs="Arial"/>
          <w:color w:val="000000"/>
        </w:rPr>
        <w:br/>
        <w:t>w formacie .ZIP, ani być zamieszczane pośrednio w wiadomości będącej załącznikiem innej wiadomości.</w:t>
      </w:r>
    </w:p>
    <w:p w14:paraId="2606C09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Wiadomości e-mail powinny zawierać w temacie odpowiednie zapisy umożliwiające identyfikację nr dokumentu.</w:t>
      </w:r>
    </w:p>
    <w:p w14:paraId="6C17CD07"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Na adres zadeklarowany przez Wystawcę w Porozumieniu Odbiorca może wysłać e-mail potwierdzający odbiór faktury. W przypadku zadeklarowania przez wystawcę kilku adresów, </w:t>
      </w:r>
      <w:r w:rsidRPr="00B370B0">
        <w:rPr>
          <w:rFonts w:cs="Arial"/>
          <w:color w:val="000000"/>
        </w:rPr>
        <w:br/>
        <w:t xml:space="preserve">z których będą wpływały </w:t>
      </w:r>
      <w:r w:rsidRPr="00B370B0">
        <w:rPr>
          <w:rFonts w:cs="Arial"/>
          <w:color w:val="000000"/>
        </w:rPr>
        <w:br/>
        <w:t>e-faktury, Wystawca powinien wskazać w Porozumieniu jeden adres, na który będą wysyłane potwierdzenia przez Odbiorcę.</w:t>
      </w:r>
    </w:p>
    <w:p w14:paraId="682173C3"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Każdorazowa zmiana adresu lub adresów, o którym mowa w pkt. 2 i 4 Porozumienia, wymaga poinformowania Odbiorcy o tym fakcie mailem przesłanym na adres wskazany w pkt. 9 Porozumienia.</w:t>
      </w:r>
    </w:p>
    <w:p w14:paraId="6662E12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Odbiorca nie przyjmuje e-faktur wystawianych za pośrednictwem portali internetowych i nie przesyłanych automatycznie w postaci plików PDF na adres </w:t>
      </w:r>
      <w:r w:rsidRPr="00B370B0">
        <w:rPr>
          <w:rFonts w:cs="Arial"/>
          <w:b/>
          <w:bCs/>
          <w:color w:val="0000FF"/>
        </w:rPr>
        <w:t>efaktura.ooil@orlen.pl</w:t>
      </w:r>
      <w:r w:rsidRPr="00B370B0">
        <w:rPr>
          <w:rFonts w:cs="Arial"/>
          <w:b/>
          <w:bCs/>
          <w:color w:val="000000"/>
        </w:rPr>
        <w:t xml:space="preserve">. </w:t>
      </w:r>
      <w:r w:rsidRPr="00B370B0">
        <w:rPr>
          <w:rFonts w:cs="Arial"/>
          <w:b/>
          <w:bCs/>
          <w:color w:val="000000"/>
        </w:rPr>
        <w:br/>
      </w:r>
      <w:r w:rsidRPr="00B370B0">
        <w:rPr>
          <w:rFonts w:cs="Arial"/>
          <w:color w:val="000000"/>
        </w:rPr>
        <w:t xml:space="preserve">W przypadku stosowania powyższego rozwiązania Wystawca zobowiązany jest do zapewnienia automatycznego przesyłania e-faktur, bądź przesłania e-faktur po uprzednim ich pobraniu </w:t>
      </w:r>
      <w:r w:rsidRPr="00B370B0">
        <w:rPr>
          <w:rFonts w:cs="Arial"/>
          <w:color w:val="000000"/>
        </w:rPr>
        <w:br/>
        <w:t>z portalu.</w:t>
      </w:r>
    </w:p>
    <w:p w14:paraId="7A652CF2"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167A498F"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lastRenderedPageBreak/>
        <w:t xml:space="preserve">Wystawca zobowiązuje się do archiwizowania kopii e-faktur, o których mowa w pkt 13 powyżej zgodnie </w:t>
      </w:r>
      <w:r w:rsidRPr="00B370B0">
        <w:rPr>
          <w:rFonts w:cs="Arial"/>
          <w:color w:val="000000"/>
        </w:rPr>
        <w:br/>
        <w:t>z powszechnie obowiązującymi przepisami prawa podatkowego w tym zakresie.</w:t>
      </w:r>
    </w:p>
    <w:p w14:paraId="6C64C05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70340885" w14:textId="77777777" w:rsidR="0056135E" w:rsidRPr="00B370B0" w:rsidRDefault="0056135E" w:rsidP="0056135E">
      <w:pPr>
        <w:autoSpaceDE w:val="0"/>
        <w:autoSpaceDN w:val="0"/>
        <w:adjustRightInd w:val="0"/>
        <w:spacing w:after="0" w:line="240" w:lineRule="auto"/>
        <w:ind w:left="644"/>
        <w:jc w:val="center"/>
        <w:rPr>
          <w:rFonts w:cs="Arial"/>
          <w:b/>
          <w:bCs/>
          <w:color w:val="000000"/>
        </w:rPr>
      </w:pPr>
      <w:r w:rsidRPr="00B370B0">
        <w:rPr>
          <w:rFonts w:cs="Arial"/>
          <w:b/>
          <w:bCs/>
          <w:color w:val="000000"/>
        </w:rPr>
        <w:t>Postanowienia końcowe</w:t>
      </w:r>
    </w:p>
    <w:p w14:paraId="1737CFA1" w14:textId="77777777" w:rsidR="0056135E" w:rsidRPr="00B370B0" w:rsidRDefault="0056135E" w:rsidP="0056135E">
      <w:pPr>
        <w:autoSpaceDE w:val="0"/>
        <w:autoSpaceDN w:val="0"/>
        <w:adjustRightInd w:val="0"/>
        <w:spacing w:after="0" w:line="240" w:lineRule="auto"/>
        <w:jc w:val="both"/>
        <w:rPr>
          <w:rFonts w:cs="Arial"/>
          <w:color w:val="000000"/>
        </w:rPr>
      </w:pPr>
    </w:p>
    <w:p w14:paraId="532509F6"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Przesyłanie e-faktur przez Wystawcę może nastąpić już w kolejnym dniu roboczym po otrzymaniu od Odbiorcy zaakceptowanego Porozumienia.</w:t>
      </w:r>
    </w:p>
    <w:p w14:paraId="4EFBFE3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Akceptacja elektronicznej formy przesyłania faktur może zostać wycofana przez Odbiorcę </w:t>
      </w:r>
      <w:r w:rsidRPr="00B370B0">
        <w:rPr>
          <w:rFonts w:cs="Arial"/>
          <w:color w:val="00000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3454EB6F"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Wystawca może zrezygnować z przesyłania e-faktur, informując o tym Odbiorcę mailem przesłanym na adres wskazany w pkt 9 Porozumienia.</w:t>
      </w:r>
    </w:p>
    <w:p w14:paraId="5050D0F4" w14:textId="77777777" w:rsidR="0056135E" w:rsidRPr="00B370B0" w:rsidRDefault="0056135E" w:rsidP="0056135E">
      <w:pPr>
        <w:jc w:val="center"/>
        <w:rPr>
          <w:rFonts w:cs="Arial"/>
          <w:b/>
        </w:rPr>
      </w:pPr>
      <w:r w:rsidRPr="00B370B0">
        <w:rPr>
          <w:rFonts w:cs="Arial"/>
          <w:color w:val="000000"/>
        </w:rPr>
        <w:t>Pytania i wątpliwości proszę kierować na adres u Odbiorcy wskazany w punkcie 9 Porozumienia.</w:t>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p>
    <w:p w14:paraId="7D161FD1" w14:textId="77777777" w:rsidR="0056135E" w:rsidRPr="00B370B0" w:rsidRDefault="0056135E" w:rsidP="0056135E">
      <w:pPr>
        <w:jc w:val="center"/>
        <w:rPr>
          <w:rFonts w:cs="Arial"/>
          <w:b/>
        </w:rPr>
      </w:pPr>
    </w:p>
    <w:p w14:paraId="75AA1120" w14:textId="77777777" w:rsidR="0056135E" w:rsidRPr="00B370B0" w:rsidRDefault="0056135E" w:rsidP="0056135E">
      <w:pPr>
        <w:jc w:val="center"/>
        <w:rPr>
          <w:rFonts w:cs="Arial"/>
          <w:b/>
        </w:rPr>
      </w:pPr>
    </w:p>
    <w:p w14:paraId="71F29C03" w14:textId="77777777" w:rsidR="0056135E" w:rsidRPr="00B370B0" w:rsidRDefault="0056135E" w:rsidP="0056135E">
      <w:pPr>
        <w:jc w:val="center"/>
        <w:rPr>
          <w:rFonts w:cs="Arial"/>
          <w:b/>
        </w:rPr>
      </w:pPr>
    </w:p>
    <w:p w14:paraId="5CD84855" w14:textId="77777777" w:rsidR="0056135E" w:rsidRPr="00B370B0" w:rsidRDefault="0056135E" w:rsidP="0056135E">
      <w:pPr>
        <w:jc w:val="center"/>
        <w:rPr>
          <w:rFonts w:cs="Arial"/>
          <w:b/>
        </w:rPr>
      </w:pPr>
    </w:p>
    <w:p w14:paraId="12B92481" w14:textId="77777777" w:rsidR="0056135E" w:rsidRPr="00B370B0" w:rsidRDefault="0056135E" w:rsidP="0056135E">
      <w:pPr>
        <w:jc w:val="center"/>
        <w:rPr>
          <w:rFonts w:cs="Arial"/>
          <w:b/>
        </w:rPr>
      </w:pPr>
    </w:p>
    <w:p w14:paraId="2F5C63C0" w14:textId="77777777" w:rsidR="0056135E" w:rsidRPr="00B370B0" w:rsidRDefault="0056135E" w:rsidP="0056135E">
      <w:pPr>
        <w:jc w:val="center"/>
        <w:rPr>
          <w:rFonts w:cs="Arial"/>
          <w:b/>
        </w:rPr>
      </w:pPr>
    </w:p>
    <w:p w14:paraId="4AA55690" w14:textId="77777777" w:rsidR="0056135E" w:rsidRPr="00B370B0" w:rsidRDefault="0056135E" w:rsidP="0056135E">
      <w:pPr>
        <w:jc w:val="center"/>
        <w:rPr>
          <w:rFonts w:cs="Arial"/>
          <w:b/>
        </w:rPr>
      </w:pPr>
    </w:p>
    <w:p w14:paraId="58217D9E" w14:textId="77777777" w:rsidR="0056135E" w:rsidRPr="00B370B0" w:rsidRDefault="0056135E" w:rsidP="0056135E">
      <w:pPr>
        <w:jc w:val="center"/>
        <w:rPr>
          <w:rFonts w:cs="Arial"/>
          <w:b/>
        </w:rPr>
      </w:pPr>
    </w:p>
    <w:p w14:paraId="5D98EA47" w14:textId="77777777" w:rsidR="0056135E" w:rsidRPr="00B370B0" w:rsidRDefault="0056135E" w:rsidP="0056135E">
      <w:pPr>
        <w:jc w:val="center"/>
        <w:rPr>
          <w:rFonts w:cs="Arial"/>
          <w:b/>
        </w:rPr>
      </w:pPr>
    </w:p>
    <w:p w14:paraId="04667B7D" w14:textId="77777777" w:rsidR="0056135E" w:rsidRPr="00B370B0" w:rsidRDefault="0056135E" w:rsidP="0056135E">
      <w:pPr>
        <w:jc w:val="center"/>
        <w:rPr>
          <w:rFonts w:cs="Arial"/>
          <w:b/>
        </w:rPr>
      </w:pPr>
    </w:p>
    <w:p w14:paraId="36D42745" w14:textId="77777777" w:rsidR="0056135E" w:rsidRPr="00B370B0" w:rsidRDefault="0056135E" w:rsidP="0056135E">
      <w:pPr>
        <w:jc w:val="center"/>
        <w:rPr>
          <w:rFonts w:cs="Arial"/>
          <w:b/>
        </w:rPr>
      </w:pPr>
    </w:p>
    <w:p w14:paraId="6C3C7FAE" w14:textId="77777777" w:rsidR="0056135E" w:rsidRPr="00B370B0" w:rsidRDefault="0056135E" w:rsidP="0056135E">
      <w:pPr>
        <w:jc w:val="center"/>
        <w:rPr>
          <w:rFonts w:cs="Arial"/>
          <w:b/>
        </w:rPr>
      </w:pPr>
    </w:p>
    <w:p w14:paraId="24215765" w14:textId="77777777" w:rsidR="0056135E" w:rsidRPr="00B370B0" w:rsidRDefault="0056135E" w:rsidP="0056135E">
      <w:pPr>
        <w:jc w:val="center"/>
        <w:rPr>
          <w:rFonts w:cs="Arial"/>
          <w:b/>
        </w:rPr>
      </w:pPr>
    </w:p>
    <w:p w14:paraId="2B773E21" w14:textId="77777777" w:rsidR="0056135E" w:rsidRPr="00B370B0" w:rsidRDefault="0056135E" w:rsidP="0056135E">
      <w:pPr>
        <w:jc w:val="center"/>
        <w:rPr>
          <w:rFonts w:cs="Arial"/>
          <w:b/>
        </w:rPr>
      </w:pPr>
    </w:p>
    <w:p w14:paraId="582BB7F1" w14:textId="77777777" w:rsidR="0056135E" w:rsidRPr="00B370B0" w:rsidRDefault="0056135E" w:rsidP="0056135E">
      <w:pPr>
        <w:jc w:val="center"/>
        <w:rPr>
          <w:rFonts w:cs="Arial"/>
          <w:b/>
        </w:rPr>
      </w:pPr>
    </w:p>
    <w:p w14:paraId="7E08E0C9" w14:textId="77777777" w:rsidR="0056135E" w:rsidRPr="00B370B0" w:rsidRDefault="0056135E" w:rsidP="0056135E">
      <w:pPr>
        <w:jc w:val="center"/>
        <w:rPr>
          <w:rFonts w:cs="Arial"/>
          <w:b/>
        </w:rPr>
      </w:pPr>
    </w:p>
    <w:p w14:paraId="48E176A7" w14:textId="77777777" w:rsidR="0056135E" w:rsidRPr="00B370B0" w:rsidRDefault="0056135E" w:rsidP="0056135E">
      <w:pPr>
        <w:jc w:val="center"/>
        <w:rPr>
          <w:rFonts w:cs="Arial"/>
          <w:b/>
        </w:rPr>
      </w:pPr>
    </w:p>
    <w:p w14:paraId="224E24F5" w14:textId="77777777" w:rsidR="0056135E" w:rsidRPr="00B370B0" w:rsidRDefault="0056135E" w:rsidP="0056135E">
      <w:pPr>
        <w:jc w:val="center"/>
        <w:rPr>
          <w:rFonts w:cs="Arial"/>
          <w:b/>
        </w:rPr>
      </w:pPr>
    </w:p>
    <w:p w14:paraId="32181F8C" w14:textId="57FD7158" w:rsidR="0056135E" w:rsidRPr="00B370B0" w:rsidRDefault="0011431E" w:rsidP="0056135E">
      <w:pPr>
        <w:jc w:val="center"/>
        <w:rPr>
          <w:rFonts w:cs="Arial"/>
          <w:b/>
          <w:bCs/>
          <w:iCs/>
        </w:rPr>
      </w:pPr>
      <w:r w:rsidRPr="00B370B0">
        <w:rPr>
          <w:rFonts w:cs="Arial"/>
          <w:b/>
        </w:rPr>
        <w:lastRenderedPageBreak/>
        <w:br/>
        <w:t xml:space="preserve">Załącznik nr </w:t>
      </w:r>
      <w:r w:rsidR="0027196C" w:rsidRPr="00B370B0">
        <w:rPr>
          <w:rFonts w:cs="Arial"/>
          <w:b/>
        </w:rPr>
        <w:t>14</w:t>
      </w:r>
      <w:r w:rsidRPr="00B370B0">
        <w:rPr>
          <w:rFonts w:cs="Arial"/>
          <w:b/>
        </w:rPr>
        <w:br/>
      </w:r>
      <w:r w:rsidR="0056135E" w:rsidRPr="00B370B0">
        <w:rPr>
          <w:rFonts w:cs="Arial"/>
          <w:b/>
          <w:bCs/>
          <w:iCs/>
        </w:rPr>
        <w:t>Wzór zestawienia odpadów powstałych podczas realizacji Umowy</w:t>
      </w:r>
    </w:p>
    <w:p w14:paraId="627EFB00" w14:textId="77777777" w:rsidR="0056135E" w:rsidRPr="00B370B0" w:rsidRDefault="0056135E" w:rsidP="0056135E">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56135E" w:rsidRPr="00B370B0" w14:paraId="3251E34B" w14:textId="77777777" w:rsidTr="00DD37B3">
        <w:trPr>
          <w:trHeight w:val="684"/>
        </w:trPr>
        <w:tc>
          <w:tcPr>
            <w:tcW w:w="8691"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14:paraId="3C70113B" w14:textId="77777777" w:rsidR="0056135E" w:rsidRPr="00B370B0" w:rsidRDefault="0056135E" w:rsidP="00DD37B3">
            <w:pPr>
              <w:spacing w:after="0" w:line="240" w:lineRule="auto"/>
              <w:jc w:val="center"/>
              <w:rPr>
                <w:rFonts w:cs="Arial"/>
                <w:b/>
                <w:bCs/>
              </w:rPr>
            </w:pPr>
            <w:r w:rsidRPr="00B370B0">
              <w:rPr>
                <w:rFonts w:cs="Arial"/>
                <w:b/>
                <w:bCs/>
              </w:rPr>
              <w:t xml:space="preserve">Odpady wytworzone przez Firmy Obce w ramach usług świadczonych na rzecz ORLEN OIL                                                                                                                                                               Odpady powstałe podczas realizacji zadnia </w:t>
            </w:r>
            <w:proofErr w:type="spellStart"/>
            <w:r w:rsidRPr="00B370B0">
              <w:rPr>
                <w:rFonts w:cs="Arial"/>
                <w:b/>
                <w:bCs/>
              </w:rPr>
              <w:t>inwest</w:t>
            </w:r>
            <w:proofErr w:type="spellEnd"/>
            <w:r w:rsidRPr="00B370B0">
              <w:rPr>
                <w:rFonts w:cs="Arial"/>
                <w:b/>
                <w:bCs/>
              </w:rPr>
              <w:t xml:space="preserve">./remontu nr xxx "  </w:t>
            </w:r>
            <w:proofErr w:type="spellStart"/>
            <w:r w:rsidRPr="00B370B0">
              <w:rPr>
                <w:rFonts w:cs="Arial"/>
                <w:b/>
                <w:bCs/>
              </w:rPr>
              <w:t>nazwaxxxxxx</w:t>
            </w:r>
            <w:proofErr w:type="spellEnd"/>
            <w:r w:rsidRPr="00B370B0">
              <w:rPr>
                <w:rFonts w:cs="Arial"/>
                <w:b/>
                <w:bCs/>
              </w:rPr>
              <w:t>"       Zakres -</w:t>
            </w:r>
            <w:proofErr w:type="spellStart"/>
            <w:r w:rsidRPr="00B370B0">
              <w:rPr>
                <w:rFonts w:cs="Arial"/>
                <w:b/>
                <w:bCs/>
              </w:rPr>
              <w:t>xxxx</w:t>
            </w:r>
            <w:proofErr w:type="spellEnd"/>
          </w:p>
        </w:tc>
      </w:tr>
      <w:tr w:rsidR="0056135E" w:rsidRPr="00B370B0" w14:paraId="7C3432F5" w14:textId="77777777" w:rsidTr="00DD37B3">
        <w:trPr>
          <w:trHeight w:val="757"/>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A898C71" w14:textId="77777777" w:rsidR="0056135E" w:rsidRPr="00B370B0" w:rsidRDefault="0056135E" w:rsidP="00DD37B3">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shd w:val="clear" w:color="auto" w:fill="auto"/>
            <w:noWrap/>
            <w:vAlign w:val="center"/>
            <w:hideMark/>
          </w:tcPr>
          <w:p w14:paraId="59DD7682" w14:textId="77777777" w:rsidR="0056135E" w:rsidRPr="00B370B0" w:rsidRDefault="0056135E" w:rsidP="00DD37B3">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shd w:val="clear" w:color="auto" w:fill="auto"/>
            <w:vAlign w:val="center"/>
            <w:hideMark/>
          </w:tcPr>
          <w:p w14:paraId="2018408E" w14:textId="77777777" w:rsidR="0056135E" w:rsidRPr="00B370B0" w:rsidRDefault="0056135E" w:rsidP="00DD37B3">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shd w:val="clear" w:color="auto" w:fill="auto"/>
            <w:vAlign w:val="center"/>
            <w:hideMark/>
          </w:tcPr>
          <w:p w14:paraId="5D714D91" w14:textId="77777777" w:rsidR="0056135E" w:rsidRPr="00B370B0" w:rsidRDefault="0056135E" w:rsidP="00DD37B3">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shd w:val="clear" w:color="auto" w:fill="auto"/>
            <w:vAlign w:val="center"/>
            <w:hideMark/>
          </w:tcPr>
          <w:p w14:paraId="5EB9A68A" w14:textId="77777777" w:rsidR="0056135E" w:rsidRPr="00B370B0" w:rsidRDefault="0056135E" w:rsidP="00DD37B3">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shd w:val="clear" w:color="auto" w:fill="auto"/>
            <w:vAlign w:val="center"/>
            <w:hideMark/>
          </w:tcPr>
          <w:p w14:paraId="1336E76F" w14:textId="77777777" w:rsidR="0056135E" w:rsidRPr="00B370B0" w:rsidRDefault="0056135E" w:rsidP="00DD37B3">
            <w:pPr>
              <w:spacing w:after="0" w:line="240" w:lineRule="auto"/>
              <w:jc w:val="center"/>
              <w:rPr>
                <w:rFonts w:cs="Arial"/>
                <w:b/>
                <w:bCs/>
              </w:rPr>
            </w:pPr>
            <w:r w:rsidRPr="00B370B0">
              <w:rPr>
                <w:rFonts w:cs="Arial"/>
                <w:b/>
                <w:bCs/>
              </w:rPr>
              <w:t>Ilość wytworzonego odpadu                     (Mg)</w:t>
            </w:r>
          </w:p>
        </w:tc>
        <w:tc>
          <w:tcPr>
            <w:tcW w:w="1544" w:type="dxa"/>
            <w:tcBorders>
              <w:top w:val="nil"/>
              <w:left w:val="nil"/>
              <w:bottom w:val="single" w:sz="4" w:space="0" w:color="auto"/>
              <w:right w:val="single" w:sz="4" w:space="0" w:color="auto"/>
            </w:tcBorders>
            <w:shd w:val="clear" w:color="auto" w:fill="auto"/>
            <w:vAlign w:val="center"/>
            <w:hideMark/>
          </w:tcPr>
          <w:p w14:paraId="3C5944FF" w14:textId="77777777" w:rsidR="0056135E" w:rsidRPr="00B370B0" w:rsidRDefault="0056135E" w:rsidP="00DD37B3">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shd w:val="clear" w:color="auto" w:fill="auto"/>
            <w:vAlign w:val="center"/>
            <w:hideMark/>
          </w:tcPr>
          <w:p w14:paraId="47B8C2E7" w14:textId="77777777" w:rsidR="0056135E" w:rsidRPr="00B370B0" w:rsidRDefault="0056135E" w:rsidP="00DD37B3">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shd w:val="clear" w:color="auto" w:fill="auto"/>
            <w:noWrap/>
            <w:vAlign w:val="center"/>
            <w:hideMark/>
          </w:tcPr>
          <w:p w14:paraId="1619F0B6" w14:textId="77777777" w:rsidR="0056135E" w:rsidRPr="00B370B0" w:rsidRDefault="0056135E" w:rsidP="00DD37B3">
            <w:pPr>
              <w:spacing w:after="0" w:line="240" w:lineRule="auto"/>
              <w:jc w:val="center"/>
              <w:rPr>
                <w:rFonts w:cs="Arial"/>
                <w:b/>
                <w:bCs/>
              </w:rPr>
            </w:pPr>
            <w:r w:rsidRPr="00B370B0">
              <w:rPr>
                <w:rFonts w:cs="Arial"/>
                <w:b/>
                <w:bCs/>
              </w:rPr>
              <w:t>Nr umowy</w:t>
            </w:r>
          </w:p>
        </w:tc>
      </w:tr>
      <w:tr w:rsidR="0056135E" w:rsidRPr="00B370B0" w14:paraId="39E3820A" w14:textId="77777777" w:rsidTr="00DD37B3">
        <w:trPr>
          <w:trHeight w:val="1039"/>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7993CDB9"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shd w:val="clear" w:color="auto" w:fill="auto"/>
            <w:vAlign w:val="center"/>
            <w:hideMark/>
          </w:tcPr>
          <w:p w14:paraId="364821A0"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shd w:val="clear" w:color="auto" w:fill="auto"/>
            <w:vAlign w:val="center"/>
            <w:hideMark/>
          </w:tcPr>
          <w:p w14:paraId="083ED4DD"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6D78DEAD"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shd w:val="clear" w:color="auto" w:fill="auto"/>
            <w:vAlign w:val="center"/>
            <w:hideMark/>
          </w:tcPr>
          <w:p w14:paraId="51037C1F"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0DBD930C"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vAlign w:val="center"/>
            <w:hideMark/>
          </w:tcPr>
          <w:p w14:paraId="3CBEE869"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02E6CEB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6B947899"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25C0165D" w14:textId="77777777" w:rsidTr="00DD37B3">
        <w:trPr>
          <w:trHeight w:val="1122"/>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8009F29" w14:textId="77777777" w:rsidR="0056135E" w:rsidRPr="00B370B0" w:rsidRDefault="0056135E" w:rsidP="00DD37B3">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shd w:val="clear" w:color="auto" w:fill="auto"/>
            <w:vAlign w:val="center"/>
            <w:hideMark/>
          </w:tcPr>
          <w:p w14:paraId="7AE6C673"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shd w:val="clear" w:color="auto" w:fill="auto"/>
            <w:vAlign w:val="center"/>
            <w:hideMark/>
          </w:tcPr>
          <w:p w14:paraId="025832D3"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0CA284AC"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shd w:val="clear" w:color="auto" w:fill="auto"/>
            <w:vAlign w:val="center"/>
            <w:hideMark/>
          </w:tcPr>
          <w:p w14:paraId="51C880E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14069E51"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noWrap/>
            <w:vAlign w:val="center"/>
            <w:hideMark/>
          </w:tcPr>
          <w:p w14:paraId="5CF443A5"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21D3EFF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5AA92367"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0844069D" w14:textId="77777777" w:rsidTr="00DD37B3">
        <w:trPr>
          <w:trHeight w:val="972"/>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5526AF7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shd w:val="clear" w:color="auto" w:fill="auto"/>
            <w:vAlign w:val="center"/>
            <w:hideMark/>
          </w:tcPr>
          <w:p w14:paraId="4827807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2E7738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EC7407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2CFFC382"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6AFC1C4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noWrap/>
            <w:vAlign w:val="center"/>
            <w:hideMark/>
          </w:tcPr>
          <w:p w14:paraId="64D4D522"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54016C5E"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55A7250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7D973B5A"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4BE67B0" w14:textId="77777777" w:rsidR="0056135E" w:rsidRPr="00B370B0" w:rsidRDefault="0056135E" w:rsidP="00DD37B3">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shd w:val="clear" w:color="auto" w:fill="auto"/>
            <w:vAlign w:val="center"/>
            <w:hideMark/>
          </w:tcPr>
          <w:p w14:paraId="079C9CB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1E33C5E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433D2B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1CCB1597"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36080A5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noWrap/>
            <w:vAlign w:val="center"/>
            <w:hideMark/>
          </w:tcPr>
          <w:p w14:paraId="6D806B56"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noWrap/>
            <w:vAlign w:val="center"/>
            <w:hideMark/>
          </w:tcPr>
          <w:p w14:paraId="72A2BEFF"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6886271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194ADE6E"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2DCCF843"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shd w:val="clear" w:color="auto" w:fill="auto"/>
            <w:vAlign w:val="center"/>
            <w:hideMark/>
          </w:tcPr>
          <w:p w14:paraId="2B5CF2E4"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27DED26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A3B38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3CF53F5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278C608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14:paraId="4F5ECB31"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02A5F597"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33CB4CB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5A06161A"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843D330" w14:textId="77777777" w:rsidR="0056135E" w:rsidRPr="00B370B0" w:rsidRDefault="0056135E" w:rsidP="00DD37B3">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shd w:val="clear" w:color="auto" w:fill="auto"/>
            <w:vAlign w:val="center"/>
            <w:hideMark/>
          </w:tcPr>
          <w:p w14:paraId="0D09BF3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49FA691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69E80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29BC6211"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3B0AF680"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vAlign w:val="center"/>
            <w:hideMark/>
          </w:tcPr>
          <w:p w14:paraId="2E9F5B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shd w:val="clear" w:color="auto" w:fill="auto"/>
            <w:vAlign w:val="center"/>
            <w:hideMark/>
          </w:tcPr>
          <w:p w14:paraId="3287FBE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shd w:val="clear" w:color="auto" w:fill="auto"/>
            <w:vAlign w:val="center"/>
            <w:hideMark/>
          </w:tcPr>
          <w:p w14:paraId="25D791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3F47269E" w14:textId="77777777" w:rsidTr="00DD37B3">
        <w:trPr>
          <w:trHeight w:val="769"/>
        </w:trPr>
        <w:tc>
          <w:tcPr>
            <w:tcW w:w="412" w:type="dxa"/>
            <w:tcBorders>
              <w:top w:val="nil"/>
              <w:left w:val="nil"/>
              <w:bottom w:val="nil"/>
              <w:right w:val="nil"/>
            </w:tcBorders>
            <w:shd w:val="clear" w:color="auto" w:fill="auto"/>
            <w:noWrap/>
            <w:vAlign w:val="center"/>
            <w:hideMark/>
          </w:tcPr>
          <w:p w14:paraId="368AB797" w14:textId="77777777" w:rsidR="0056135E" w:rsidRPr="00B370B0" w:rsidRDefault="0056135E" w:rsidP="00DD37B3">
            <w:pPr>
              <w:spacing w:after="0" w:line="240" w:lineRule="auto"/>
              <w:jc w:val="center"/>
              <w:rPr>
                <w:rFonts w:cs="Arial"/>
                <w:b/>
                <w:bCs/>
                <w:color w:val="000000"/>
              </w:rPr>
            </w:pPr>
          </w:p>
        </w:tc>
        <w:tc>
          <w:tcPr>
            <w:tcW w:w="7604" w:type="dxa"/>
            <w:gridSpan w:val="7"/>
            <w:tcBorders>
              <w:top w:val="nil"/>
              <w:left w:val="nil"/>
              <w:bottom w:val="nil"/>
              <w:right w:val="nil"/>
            </w:tcBorders>
            <w:shd w:val="clear" w:color="auto" w:fill="auto"/>
            <w:vAlign w:val="center"/>
            <w:hideMark/>
          </w:tcPr>
          <w:p w14:paraId="02B1F506" w14:textId="77777777" w:rsidR="0056135E" w:rsidRPr="00B370B0" w:rsidRDefault="0056135E" w:rsidP="00DD37B3">
            <w:pPr>
              <w:spacing w:after="0" w:line="240" w:lineRule="auto"/>
              <w:jc w:val="center"/>
              <w:rPr>
                <w:rFonts w:cs="Arial"/>
                <w:b/>
                <w:bCs/>
              </w:rPr>
            </w:pPr>
            <w:r w:rsidRPr="00B370B0">
              <w:rPr>
                <w:rFonts w:cs="Arial"/>
                <w:b/>
                <w:bCs/>
              </w:rPr>
              <w:t xml:space="preserve">W/w wykaz odpadów ujętych w  </w:t>
            </w:r>
            <w:proofErr w:type="spellStart"/>
            <w:r w:rsidRPr="00B370B0">
              <w:rPr>
                <w:rFonts w:cs="Arial"/>
                <w:b/>
                <w:bCs/>
              </w:rPr>
              <w:t>w</w:t>
            </w:r>
            <w:proofErr w:type="spellEnd"/>
            <w:r w:rsidRPr="00B370B0">
              <w:rPr>
                <w:rFonts w:cs="Arial"/>
                <w:b/>
                <w:bCs/>
              </w:rPr>
              <w:t xml:space="preserve"> pozycji </w:t>
            </w:r>
            <w:r w:rsidRPr="00B370B0">
              <w:rPr>
                <w:rFonts w:cs="Arial"/>
                <w:b/>
                <w:bCs/>
                <w:color w:val="FF0000"/>
              </w:rPr>
              <w:t>1,2,3,4,5,6</w:t>
            </w:r>
            <w:r w:rsidRPr="00B370B0">
              <w:rPr>
                <w:rFonts w:cs="Arial"/>
                <w:b/>
                <w:bCs/>
              </w:rPr>
              <w:t xml:space="preserve"> został sporządzony na podstawie Kart Przekazania Odpadów  oraz Zbiorczej specyfikacji obejmującej wytworzone odpady do umowy </w:t>
            </w:r>
            <w:proofErr w:type="spellStart"/>
            <w:r w:rsidRPr="00B370B0">
              <w:rPr>
                <w:rFonts w:cs="Arial"/>
                <w:b/>
                <w:bCs/>
              </w:rPr>
              <w:t>xxxxx</w:t>
            </w:r>
            <w:proofErr w:type="spellEnd"/>
            <w:r w:rsidRPr="00B370B0">
              <w:rPr>
                <w:rFonts w:cs="Arial"/>
                <w:b/>
                <w:bCs/>
              </w:rPr>
              <w:t xml:space="preserve"> - przekazanych przez Wykonawcę prac firmę </w:t>
            </w:r>
            <w:proofErr w:type="spellStart"/>
            <w:r w:rsidRPr="00B370B0">
              <w:rPr>
                <w:rFonts w:cs="Arial"/>
                <w:b/>
                <w:bCs/>
              </w:rPr>
              <w:t>xxxxxxx</w:t>
            </w:r>
            <w:proofErr w:type="spellEnd"/>
            <w:r w:rsidRPr="00B370B0">
              <w:rPr>
                <w:rFonts w:cs="Arial"/>
                <w:b/>
                <w:bCs/>
              </w:rPr>
              <w:t xml:space="preserve">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shd w:val="clear" w:color="auto" w:fill="auto"/>
            <w:noWrap/>
            <w:vAlign w:val="bottom"/>
            <w:hideMark/>
          </w:tcPr>
          <w:p w14:paraId="0011A081" w14:textId="77777777" w:rsidR="0056135E" w:rsidRPr="00B370B0" w:rsidRDefault="0056135E" w:rsidP="00DD37B3">
            <w:pPr>
              <w:spacing w:after="0" w:line="240" w:lineRule="auto"/>
              <w:jc w:val="center"/>
              <w:rPr>
                <w:rFonts w:cs="Arial"/>
                <w:b/>
                <w:bCs/>
              </w:rPr>
            </w:pPr>
          </w:p>
        </w:tc>
      </w:tr>
    </w:tbl>
    <w:p w14:paraId="27A15D40" w14:textId="77777777" w:rsidR="0056135E" w:rsidRPr="00B370B0" w:rsidRDefault="0056135E" w:rsidP="0056135E">
      <w:pPr>
        <w:tabs>
          <w:tab w:val="left" w:pos="949"/>
        </w:tabs>
        <w:rPr>
          <w:rFonts w:cs="Arial"/>
        </w:rPr>
      </w:pPr>
    </w:p>
    <w:p w14:paraId="6CACF748" w14:textId="19281772" w:rsidR="002A243D" w:rsidRPr="00B370B0" w:rsidRDefault="002A243D" w:rsidP="0056135E">
      <w:pPr>
        <w:jc w:val="center"/>
        <w:rPr>
          <w:rFonts w:cs="Arial"/>
          <w:b/>
        </w:rPr>
      </w:pPr>
    </w:p>
    <w:sectPr w:rsidR="002A243D" w:rsidRPr="00B370B0">
      <w:footerReference w:type="even" r:id="rId15"/>
      <w:footerReference w:type="default" r:id="rId16"/>
      <w:footerReference w:type="first" r:id="rId17"/>
      <w:pgSz w:w="11906" w:h="16838"/>
      <w:pgMar w:top="1134" w:right="1418" w:bottom="1340"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231BD" w14:textId="77777777" w:rsidR="00E20B29" w:rsidRDefault="00E20B29" w:rsidP="008228EE">
      <w:pPr>
        <w:spacing w:after="0" w:line="240" w:lineRule="auto"/>
      </w:pPr>
      <w:r>
        <w:separator/>
      </w:r>
    </w:p>
  </w:endnote>
  <w:endnote w:type="continuationSeparator" w:id="0">
    <w:p w14:paraId="32B533F0" w14:textId="77777777" w:rsidR="00E20B29" w:rsidRDefault="00E20B29"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ins w:id="154" w:author="Pomian Kacper (OIL-ext)" w:date="2025-04-29T12:33:00Z">
      <w:r>
        <w:rPr>
          <w:noProof/>
        </w:rPr>
        <w:t>63</w:t>
      </w:r>
    </w:ins>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C7C01" w14:textId="77777777" w:rsidR="00E20B29" w:rsidRDefault="00E20B29" w:rsidP="008228EE">
      <w:pPr>
        <w:spacing w:after="0" w:line="240" w:lineRule="auto"/>
      </w:pPr>
      <w:r>
        <w:separator/>
      </w:r>
    </w:p>
  </w:footnote>
  <w:footnote w:type="continuationSeparator" w:id="0">
    <w:p w14:paraId="278852BF" w14:textId="77777777" w:rsidR="00E20B29" w:rsidRDefault="00E20B29" w:rsidP="00822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418618CA"/>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7"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2"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3"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4"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5"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8"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7C1157"/>
    <w:multiLevelType w:val="hybridMultilevel"/>
    <w:tmpl w:val="FFB4247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3A501C"/>
    <w:multiLevelType w:val="hybridMultilevel"/>
    <w:tmpl w:val="FB268E18"/>
    <w:lvl w:ilvl="0" w:tplc="91C6F02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34B52EC"/>
    <w:multiLevelType w:val="hybridMultilevel"/>
    <w:tmpl w:val="10F60AAE"/>
    <w:lvl w:ilvl="0" w:tplc="1660CF4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66E2A1A"/>
    <w:multiLevelType w:val="hybridMultilevel"/>
    <w:tmpl w:val="E47AC0F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6"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7" w15:restartNumberingAfterBreak="0">
    <w:nsid w:val="18CA3042"/>
    <w:multiLevelType w:val="hybridMultilevel"/>
    <w:tmpl w:val="4E3EFD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3"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4"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7"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1A2100"/>
    <w:multiLevelType w:val="hybridMultilevel"/>
    <w:tmpl w:val="7180A87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3" w15:restartNumberingAfterBreak="0">
    <w:nsid w:val="2CDC3789"/>
    <w:multiLevelType w:val="hybridMultilevel"/>
    <w:tmpl w:val="741AA7AC"/>
    <w:lvl w:ilvl="0" w:tplc="04150001">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64"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5" w15:restartNumberingAfterBreak="0">
    <w:nsid w:val="2F1D249C"/>
    <w:multiLevelType w:val="hybridMultilevel"/>
    <w:tmpl w:val="FEE65C54"/>
    <w:lvl w:ilvl="0" w:tplc="0415000B">
      <w:start w:val="1"/>
      <w:numFmt w:val="bullet"/>
      <w:lvlText w:val=""/>
      <w:lvlJc w:val="left"/>
      <w:pPr>
        <w:ind w:left="1070" w:hanging="360"/>
      </w:pPr>
      <w:rPr>
        <w:rFonts w:ascii="Wingdings" w:hAnsi="Wingding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0" w15:restartNumberingAfterBreak="0">
    <w:nsid w:val="372B1D33"/>
    <w:multiLevelType w:val="hybridMultilevel"/>
    <w:tmpl w:val="AE706DDC"/>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71" w15:restartNumberingAfterBreak="0">
    <w:nsid w:val="387F2A7E"/>
    <w:multiLevelType w:val="hybridMultilevel"/>
    <w:tmpl w:val="3802284C"/>
    <w:lvl w:ilvl="0" w:tplc="9DE4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3EBD114D"/>
    <w:multiLevelType w:val="hybridMultilevel"/>
    <w:tmpl w:val="B89CC3F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77"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8"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9"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0"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4"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5" w15:restartNumberingAfterBreak="0">
    <w:nsid w:val="4BE55979"/>
    <w:multiLevelType w:val="hybridMultilevel"/>
    <w:tmpl w:val="8D24281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6"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7"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8"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1C82AB2"/>
    <w:multiLevelType w:val="hybridMultilevel"/>
    <w:tmpl w:val="478EA604"/>
    <w:lvl w:ilvl="0" w:tplc="04150001">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91"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2" w15:restartNumberingAfterBreak="0">
    <w:nsid w:val="53AB01BC"/>
    <w:multiLevelType w:val="hybridMultilevel"/>
    <w:tmpl w:val="6A362B2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93"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4"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2" w15:restartNumberingAfterBreak="0">
    <w:nsid w:val="639940F5"/>
    <w:multiLevelType w:val="hybridMultilevel"/>
    <w:tmpl w:val="5F14E5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64264772"/>
    <w:multiLevelType w:val="hybridMultilevel"/>
    <w:tmpl w:val="29BC7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67D816FC"/>
    <w:multiLevelType w:val="hybridMultilevel"/>
    <w:tmpl w:val="F0A0D1F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05"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7"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1"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3"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1F940CD"/>
    <w:multiLevelType w:val="hybridMultilevel"/>
    <w:tmpl w:val="D9D2F04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5" w15:restartNumberingAfterBreak="0">
    <w:nsid w:val="723E7C86"/>
    <w:multiLevelType w:val="hybridMultilevel"/>
    <w:tmpl w:val="EF10004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6" w15:restartNumberingAfterBreak="0">
    <w:nsid w:val="74470716"/>
    <w:multiLevelType w:val="hybridMultilevel"/>
    <w:tmpl w:val="FCF2975C"/>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7"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8"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240435">
    <w:abstractNumId w:val="0"/>
  </w:num>
  <w:num w:numId="2" w16cid:durableId="911888282">
    <w:abstractNumId w:val="1"/>
  </w:num>
  <w:num w:numId="3" w16cid:durableId="718241238">
    <w:abstractNumId w:val="5"/>
  </w:num>
  <w:num w:numId="4" w16cid:durableId="717435998">
    <w:abstractNumId w:val="6"/>
  </w:num>
  <w:num w:numId="5" w16cid:durableId="1152596809">
    <w:abstractNumId w:val="8"/>
  </w:num>
  <w:num w:numId="6" w16cid:durableId="1533954008">
    <w:abstractNumId w:val="9"/>
  </w:num>
  <w:num w:numId="7" w16cid:durableId="1890067415">
    <w:abstractNumId w:val="10"/>
  </w:num>
  <w:num w:numId="8" w16cid:durableId="765660889">
    <w:abstractNumId w:val="11"/>
  </w:num>
  <w:num w:numId="9" w16cid:durableId="1295328403">
    <w:abstractNumId w:val="12"/>
  </w:num>
  <w:num w:numId="10" w16cid:durableId="1130787633">
    <w:abstractNumId w:val="13"/>
  </w:num>
  <w:num w:numId="11" w16cid:durableId="1588347474">
    <w:abstractNumId w:val="14"/>
  </w:num>
  <w:num w:numId="12" w16cid:durableId="861405783">
    <w:abstractNumId w:val="15"/>
  </w:num>
  <w:num w:numId="13" w16cid:durableId="630671285">
    <w:abstractNumId w:val="16"/>
  </w:num>
  <w:num w:numId="14" w16cid:durableId="1364093658">
    <w:abstractNumId w:val="17"/>
  </w:num>
  <w:num w:numId="15" w16cid:durableId="1681006841">
    <w:abstractNumId w:val="18"/>
  </w:num>
  <w:num w:numId="16" w16cid:durableId="181091613">
    <w:abstractNumId w:val="19"/>
  </w:num>
  <w:num w:numId="17" w16cid:durableId="1551573034">
    <w:abstractNumId w:val="20"/>
  </w:num>
  <w:num w:numId="18" w16cid:durableId="238372370">
    <w:abstractNumId w:val="21"/>
  </w:num>
  <w:num w:numId="19" w16cid:durableId="1355694348">
    <w:abstractNumId w:val="22"/>
  </w:num>
  <w:num w:numId="20" w16cid:durableId="1526669142">
    <w:abstractNumId w:val="23"/>
  </w:num>
  <w:num w:numId="21" w16cid:durableId="81071276">
    <w:abstractNumId w:val="24"/>
  </w:num>
  <w:num w:numId="22" w16cid:durableId="1478305139">
    <w:abstractNumId w:val="25"/>
  </w:num>
  <w:num w:numId="23" w16cid:durableId="1237284666">
    <w:abstractNumId w:val="26"/>
  </w:num>
  <w:num w:numId="24" w16cid:durableId="735133405">
    <w:abstractNumId w:val="117"/>
  </w:num>
  <w:num w:numId="25" w16cid:durableId="1821770676">
    <w:abstractNumId w:val="40"/>
  </w:num>
  <w:num w:numId="26" w16cid:durableId="1767388142">
    <w:abstractNumId w:val="72"/>
  </w:num>
  <w:num w:numId="27" w16cid:durableId="1933515705">
    <w:abstractNumId w:val="64"/>
  </w:num>
  <w:num w:numId="28" w16cid:durableId="78789949">
    <w:abstractNumId w:val="80"/>
  </w:num>
  <w:num w:numId="29" w16cid:durableId="251359366">
    <w:abstractNumId w:val="56"/>
  </w:num>
  <w:num w:numId="30" w16cid:durableId="2062704929">
    <w:abstractNumId w:val="87"/>
  </w:num>
  <w:num w:numId="31" w16cid:durableId="174391946">
    <w:abstractNumId w:val="52"/>
  </w:num>
  <w:num w:numId="32" w16cid:durableId="2145344217">
    <w:abstractNumId w:val="74"/>
  </w:num>
  <w:num w:numId="33" w16cid:durableId="1748190363">
    <w:abstractNumId w:val="34"/>
  </w:num>
  <w:num w:numId="34" w16cid:durableId="580217028">
    <w:abstractNumId w:val="66"/>
  </w:num>
  <w:num w:numId="35" w16cid:durableId="432211776">
    <w:abstractNumId w:val="93"/>
  </w:num>
  <w:num w:numId="36" w16cid:durableId="1197305870">
    <w:abstractNumId w:val="35"/>
  </w:num>
  <w:num w:numId="37" w16cid:durableId="340203189">
    <w:abstractNumId w:val="61"/>
  </w:num>
  <w:num w:numId="38" w16cid:durableId="1585846082">
    <w:abstractNumId w:val="36"/>
  </w:num>
  <w:num w:numId="39" w16cid:durableId="1333951014">
    <w:abstractNumId w:val="91"/>
  </w:num>
  <w:num w:numId="40" w16cid:durableId="1078987531">
    <w:abstractNumId w:val="98"/>
  </w:num>
  <w:num w:numId="41" w16cid:durableId="2093695700">
    <w:abstractNumId w:val="27"/>
  </w:num>
  <w:num w:numId="42" w16cid:durableId="1267423337">
    <w:abstractNumId w:val="43"/>
  </w:num>
  <w:num w:numId="43" w16cid:durableId="1217863630">
    <w:abstractNumId w:val="113"/>
  </w:num>
  <w:num w:numId="44" w16cid:durableId="1846626183">
    <w:abstractNumId w:val="109"/>
  </w:num>
  <w:num w:numId="45" w16cid:durableId="678627034">
    <w:abstractNumId w:val="86"/>
  </w:num>
  <w:num w:numId="46" w16cid:durableId="2033992919">
    <w:abstractNumId w:val="29"/>
  </w:num>
  <w:num w:numId="47" w16cid:durableId="1054622046">
    <w:abstractNumId w:val="105"/>
  </w:num>
  <w:num w:numId="48" w16cid:durableId="250237861">
    <w:abstractNumId w:val="81"/>
  </w:num>
  <w:num w:numId="49" w16cid:durableId="678502703">
    <w:abstractNumId w:val="58"/>
  </w:num>
  <w:num w:numId="50" w16cid:durableId="1721900818">
    <w:abstractNumId w:val="118"/>
  </w:num>
  <w:num w:numId="51" w16cid:durableId="745685028">
    <w:abstractNumId w:val="96"/>
  </w:num>
  <w:num w:numId="52" w16cid:durableId="2118524724">
    <w:abstractNumId w:val="119"/>
  </w:num>
  <w:num w:numId="53" w16cid:durableId="1727298021">
    <w:abstractNumId w:val="54"/>
  </w:num>
  <w:num w:numId="54" w16cid:durableId="1469786734">
    <w:abstractNumId w:val="97"/>
  </w:num>
  <w:num w:numId="55" w16cid:durableId="1871722646">
    <w:abstractNumId w:val="107"/>
  </w:num>
  <w:num w:numId="56" w16cid:durableId="712846484">
    <w:abstractNumId w:val="94"/>
  </w:num>
  <w:num w:numId="57" w16cid:durableId="1770849618">
    <w:abstractNumId w:val="57"/>
  </w:num>
  <w:num w:numId="58" w16cid:durableId="1078360634">
    <w:abstractNumId w:val="67"/>
  </w:num>
  <w:num w:numId="59" w16cid:durableId="1083726728">
    <w:abstractNumId w:val="108"/>
  </w:num>
  <w:num w:numId="60" w16cid:durableId="840854012">
    <w:abstractNumId w:val="120"/>
  </w:num>
  <w:num w:numId="61" w16cid:durableId="1748334417">
    <w:abstractNumId w:val="49"/>
  </w:num>
  <w:num w:numId="62" w16cid:durableId="992487267">
    <w:abstractNumId w:val="88"/>
  </w:num>
  <w:num w:numId="63" w16cid:durableId="1869029732">
    <w:abstractNumId w:val="95"/>
  </w:num>
  <w:num w:numId="64" w16cid:durableId="1257324477">
    <w:abstractNumId w:val="28"/>
  </w:num>
  <w:num w:numId="65" w16cid:durableId="890657106">
    <w:abstractNumId w:val="31"/>
  </w:num>
  <w:num w:numId="66" w16cid:durableId="985233828">
    <w:abstractNumId w:val="50"/>
  </w:num>
  <w:num w:numId="67" w16cid:durableId="692192135">
    <w:abstractNumId w:val="89"/>
  </w:num>
  <w:num w:numId="68" w16cid:durableId="868466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86541133">
    <w:abstractNumId w:val="51"/>
  </w:num>
  <w:num w:numId="70" w16cid:durableId="11541081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908584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714021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6317900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8354491">
    <w:abstractNumId w:val="78"/>
  </w:num>
  <w:num w:numId="75" w16cid:durableId="329253771">
    <w:abstractNumId w:val="45"/>
  </w:num>
  <w:num w:numId="76" w16cid:durableId="148404280">
    <w:abstractNumId w:val="48"/>
  </w:num>
  <w:num w:numId="77" w16cid:durableId="1639258028">
    <w:abstractNumId w:val="33"/>
  </w:num>
  <w:num w:numId="78" w16cid:durableId="381028164">
    <w:abstractNumId w:val="111"/>
  </w:num>
  <w:num w:numId="79" w16cid:durableId="1672559565">
    <w:abstractNumId w:val="39"/>
  </w:num>
  <w:num w:numId="80" w16cid:durableId="2113157746">
    <w:abstractNumId w:val="101"/>
  </w:num>
  <w:num w:numId="81" w16cid:durableId="1470782039">
    <w:abstractNumId w:val="46"/>
  </w:num>
  <w:num w:numId="82" w16cid:durableId="12727793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96843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49187242">
    <w:abstractNumId w:val="55"/>
  </w:num>
  <w:num w:numId="85" w16cid:durableId="1612929167">
    <w:abstractNumId w:val="68"/>
  </w:num>
  <w:num w:numId="86" w16cid:durableId="1876387895">
    <w:abstractNumId w:val="60"/>
  </w:num>
  <w:num w:numId="87" w16cid:durableId="960963773">
    <w:abstractNumId w:val="112"/>
  </w:num>
  <w:num w:numId="88" w16cid:durableId="991953730">
    <w:abstractNumId w:val="110"/>
  </w:num>
  <w:num w:numId="89" w16cid:durableId="257835311">
    <w:abstractNumId w:val="84"/>
  </w:num>
  <w:num w:numId="90" w16cid:durableId="1703284472">
    <w:abstractNumId w:val="69"/>
  </w:num>
  <w:num w:numId="91" w16cid:durableId="14029462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7767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44941790">
    <w:abstractNumId w:val="77"/>
  </w:num>
  <w:num w:numId="94" w16cid:durableId="932515769">
    <w:abstractNumId w:val="99"/>
  </w:num>
  <w:num w:numId="95" w16cid:durableId="1549800070">
    <w:abstractNumId w:val="79"/>
  </w:num>
  <w:num w:numId="96" w16cid:durableId="1482775402">
    <w:abstractNumId w:val="30"/>
  </w:num>
  <w:num w:numId="97" w16cid:durableId="1063528552">
    <w:abstractNumId w:val="121"/>
  </w:num>
  <w:num w:numId="98" w16cid:durableId="356345864">
    <w:abstractNumId w:val="82"/>
  </w:num>
  <w:num w:numId="99" w16cid:durableId="845441121">
    <w:abstractNumId w:val="71"/>
  </w:num>
  <w:num w:numId="100" w16cid:durableId="1542396781">
    <w:abstractNumId w:val="32"/>
  </w:num>
  <w:num w:numId="101" w16cid:durableId="1456022841">
    <w:abstractNumId w:val="106"/>
  </w:num>
  <w:num w:numId="102" w16cid:durableId="520750898">
    <w:abstractNumId w:val="59"/>
  </w:num>
  <w:num w:numId="103" w16cid:durableId="1995530316">
    <w:abstractNumId w:val="102"/>
  </w:num>
  <w:num w:numId="104" w16cid:durableId="526214673">
    <w:abstractNumId w:val="103"/>
  </w:num>
  <w:num w:numId="105" w16cid:durableId="1712414599">
    <w:abstractNumId w:val="38"/>
  </w:num>
  <w:num w:numId="106" w16cid:durableId="943150214">
    <w:abstractNumId w:val="37"/>
  </w:num>
  <w:num w:numId="107" w16cid:durableId="737242432">
    <w:abstractNumId w:val="42"/>
  </w:num>
  <w:num w:numId="108" w16cid:durableId="669718022">
    <w:abstractNumId w:val="100"/>
  </w:num>
  <w:num w:numId="109" w16cid:durableId="84808346">
    <w:abstractNumId w:val="65"/>
  </w:num>
  <w:num w:numId="110" w16cid:durableId="52897687">
    <w:abstractNumId w:val="44"/>
  </w:num>
  <w:num w:numId="111" w16cid:durableId="825366276">
    <w:abstractNumId w:val="85"/>
  </w:num>
  <w:num w:numId="112" w16cid:durableId="1396705617">
    <w:abstractNumId w:val="115"/>
  </w:num>
  <w:num w:numId="113" w16cid:durableId="598609870">
    <w:abstractNumId w:val="116"/>
  </w:num>
  <w:num w:numId="114" w16cid:durableId="649334824">
    <w:abstractNumId w:val="47"/>
  </w:num>
  <w:num w:numId="115" w16cid:durableId="541209158">
    <w:abstractNumId w:val="104"/>
  </w:num>
  <w:num w:numId="116" w16cid:durableId="1845704421">
    <w:abstractNumId w:val="76"/>
  </w:num>
  <w:num w:numId="117" w16cid:durableId="450167842">
    <w:abstractNumId w:val="62"/>
  </w:num>
  <w:num w:numId="118" w16cid:durableId="348216805">
    <w:abstractNumId w:val="114"/>
  </w:num>
  <w:num w:numId="119" w16cid:durableId="1371152533">
    <w:abstractNumId w:val="92"/>
  </w:num>
  <w:num w:numId="120" w16cid:durableId="670261470">
    <w:abstractNumId w:val="70"/>
  </w:num>
  <w:num w:numId="121" w16cid:durableId="95444765">
    <w:abstractNumId w:val="63"/>
  </w:num>
  <w:num w:numId="122" w16cid:durableId="74788397">
    <w:abstractNumId w:val="90"/>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mian Kacper (OIL-ext)">
    <w15:presenceInfo w15:providerId="AD" w15:userId="S-1-5-21-515967899-1292428093-839522115-2770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12540"/>
    <w:rsid w:val="00015414"/>
    <w:rsid w:val="00017016"/>
    <w:rsid w:val="0003423D"/>
    <w:rsid w:val="000343B4"/>
    <w:rsid w:val="00035BED"/>
    <w:rsid w:val="00043E28"/>
    <w:rsid w:val="000516A8"/>
    <w:rsid w:val="0006522D"/>
    <w:rsid w:val="00077C80"/>
    <w:rsid w:val="00086E5C"/>
    <w:rsid w:val="000A04B7"/>
    <w:rsid w:val="000A4BE8"/>
    <w:rsid w:val="000A7E86"/>
    <w:rsid w:val="000B70E4"/>
    <w:rsid w:val="000C0214"/>
    <w:rsid w:val="000C6BB4"/>
    <w:rsid w:val="000D44ED"/>
    <w:rsid w:val="000E3AFB"/>
    <w:rsid w:val="000E544C"/>
    <w:rsid w:val="00103F29"/>
    <w:rsid w:val="00107FDD"/>
    <w:rsid w:val="00110C91"/>
    <w:rsid w:val="00112DF2"/>
    <w:rsid w:val="001133E1"/>
    <w:rsid w:val="0011431E"/>
    <w:rsid w:val="0012514C"/>
    <w:rsid w:val="0012780B"/>
    <w:rsid w:val="00142519"/>
    <w:rsid w:val="00144D26"/>
    <w:rsid w:val="001614B2"/>
    <w:rsid w:val="00180570"/>
    <w:rsid w:val="00180778"/>
    <w:rsid w:val="00196E83"/>
    <w:rsid w:val="001A37D6"/>
    <w:rsid w:val="001A7F37"/>
    <w:rsid w:val="001B014C"/>
    <w:rsid w:val="001B5678"/>
    <w:rsid w:val="001C00A1"/>
    <w:rsid w:val="001C1299"/>
    <w:rsid w:val="001C1CFD"/>
    <w:rsid w:val="001C4042"/>
    <w:rsid w:val="001D3389"/>
    <w:rsid w:val="001D660D"/>
    <w:rsid w:val="002050B5"/>
    <w:rsid w:val="00216BF0"/>
    <w:rsid w:val="00230C57"/>
    <w:rsid w:val="00262E82"/>
    <w:rsid w:val="00267E58"/>
    <w:rsid w:val="0027196C"/>
    <w:rsid w:val="00276387"/>
    <w:rsid w:val="00280C07"/>
    <w:rsid w:val="002825B8"/>
    <w:rsid w:val="00290437"/>
    <w:rsid w:val="002A243D"/>
    <w:rsid w:val="002B0508"/>
    <w:rsid w:val="002B1D4B"/>
    <w:rsid w:val="002B6E3C"/>
    <w:rsid w:val="002C63E8"/>
    <w:rsid w:val="002D7176"/>
    <w:rsid w:val="002E0160"/>
    <w:rsid w:val="002E0C7F"/>
    <w:rsid w:val="002E30A4"/>
    <w:rsid w:val="002E41DC"/>
    <w:rsid w:val="002E4DFD"/>
    <w:rsid w:val="002E5BF6"/>
    <w:rsid w:val="002F7329"/>
    <w:rsid w:val="0030732C"/>
    <w:rsid w:val="0032119D"/>
    <w:rsid w:val="00325EF3"/>
    <w:rsid w:val="003300E5"/>
    <w:rsid w:val="003548F7"/>
    <w:rsid w:val="003610DA"/>
    <w:rsid w:val="003A2FDB"/>
    <w:rsid w:val="003A6D55"/>
    <w:rsid w:val="003B0CC3"/>
    <w:rsid w:val="003B6D20"/>
    <w:rsid w:val="003C3D63"/>
    <w:rsid w:val="003D3295"/>
    <w:rsid w:val="003D612F"/>
    <w:rsid w:val="003E2E61"/>
    <w:rsid w:val="003E514F"/>
    <w:rsid w:val="003F10AF"/>
    <w:rsid w:val="003F28B9"/>
    <w:rsid w:val="00432F8F"/>
    <w:rsid w:val="00441F31"/>
    <w:rsid w:val="00452480"/>
    <w:rsid w:val="00465136"/>
    <w:rsid w:val="00471C29"/>
    <w:rsid w:val="00477B00"/>
    <w:rsid w:val="00481094"/>
    <w:rsid w:val="004873C7"/>
    <w:rsid w:val="004917A0"/>
    <w:rsid w:val="004970E6"/>
    <w:rsid w:val="004A360C"/>
    <w:rsid w:val="004A65A5"/>
    <w:rsid w:val="004A6A6A"/>
    <w:rsid w:val="004B18C7"/>
    <w:rsid w:val="004B52E2"/>
    <w:rsid w:val="004B5AB4"/>
    <w:rsid w:val="004B7EBC"/>
    <w:rsid w:val="004D407B"/>
    <w:rsid w:val="004E2839"/>
    <w:rsid w:val="005149E2"/>
    <w:rsid w:val="00517A1F"/>
    <w:rsid w:val="005210A3"/>
    <w:rsid w:val="00521BE7"/>
    <w:rsid w:val="0053235E"/>
    <w:rsid w:val="00532602"/>
    <w:rsid w:val="00533768"/>
    <w:rsid w:val="00534097"/>
    <w:rsid w:val="005364E5"/>
    <w:rsid w:val="00541678"/>
    <w:rsid w:val="0056135E"/>
    <w:rsid w:val="00597A52"/>
    <w:rsid w:val="005A1BB5"/>
    <w:rsid w:val="005A7690"/>
    <w:rsid w:val="005C58FD"/>
    <w:rsid w:val="005C6D9A"/>
    <w:rsid w:val="005E4FFE"/>
    <w:rsid w:val="005F2364"/>
    <w:rsid w:val="00600277"/>
    <w:rsid w:val="00620EE7"/>
    <w:rsid w:val="00634A45"/>
    <w:rsid w:val="0063704E"/>
    <w:rsid w:val="006406B4"/>
    <w:rsid w:val="00651D5F"/>
    <w:rsid w:val="00667F25"/>
    <w:rsid w:val="00680973"/>
    <w:rsid w:val="00681E3F"/>
    <w:rsid w:val="0069073C"/>
    <w:rsid w:val="006923C3"/>
    <w:rsid w:val="00694501"/>
    <w:rsid w:val="006948A4"/>
    <w:rsid w:val="00694CFD"/>
    <w:rsid w:val="006962CB"/>
    <w:rsid w:val="006A2B73"/>
    <w:rsid w:val="006A7381"/>
    <w:rsid w:val="006B204F"/>
    <w:rsid w:val="006D438F"/>
    <w:rsid w:val="006E463F"/>
    <w:rsid w:val="006F2374"/>
    <w:rsid w:val="006F477B"/>
    <w:rsid w:val="006F4CE7"/>
    <w:rsid w:val="006F5221"/>
    <w:rsid w:val="00700A5E"/>
    <w:rsid w:val="00702AE9"/>
    <w:rsid w:val="00706A3A"/>
    <w:rsid w:val="00721DF8"/>
    <w:rsid w:val="007439A1"/>
    <w:rsid w:val="00754509"/>
    <w:rsid w:val="007632FC"/>
    <w:rsid w:val="007750B6"/>
    <w:rsid w:val="00777186"/>
    <w:rsid w:val="007806DF"/>
    <w:rsid w:val="00786611"/>
    <w:rsid w:val="0079234E"/>
    <w:rsid w:val="007A1F01"/>
    <w:rsid w:val="007C047E"/>
    <w:rsid w:val="007C24C6"/>
    <w:rsid w:val="007C4473"/>
    <w:rsid w:val="007F1335"/>
    <w:rsid w:val="00806536"/>
    <w:rsid w:val="00821BAA"/>
    <w:rsid w:val="008228EE"/>
    <w:rsid w:val="0084096A"/>
    <w:rsid w:val="0084128F"/>
    <w:rsid w:val="008444F0"/>
    <w:rsid w:val="00853F96"/>
    <w:rsid w:val="00856747"/>
    <w:rsid w:val="00891231"/>
    <w:rsid w:val="00893F1D"/>
    <w:rsid w:val="008944CC"/>
    <w:rsid w:val="008A056B"/>
    <w:rsid w:val="008A3909"/>
    <w:rsid w:val="008B1A1B"/>
    <w:rsid w:val="008B5275"/>
    <w:rsid w:val="008C29ED"/>
    <w:rsid w:val="008D1C95"/>
    <w:rsid w:val="008E7ECC"/>
    <w:rsid w:val="008F3727"/>
    <w:rsid w:val="008F699E"/>
    <w:rsid w:val="00915BEE"/>
    <w:rsid w:val="00920831"/>
    <w:rsid w:val="00926765"/>
    <w:rsid w:val="00937528"/>
    <w:rsid w:val="009650E9"/>
    <w:rsid w:val="00975B9F"/>
    <w:rsid w:val="00980AFE"/>
    <w:rsid w:val="00983CD2"/>
    <w:rsid w:val="00987962"/>
    <w:rsid w:val="00990D22"/>
    <w:rsid w:val="009A390F"/>
    <w:rsid w:val="009A396D"/>
    <w:rsid w:val="009A473F"/>
    <w:rsid w:val="009D2E70"/>
    <w:rsid w:val="009E28D9"/>
    <w:rsid w:val="00A052EE"/>
    <w:rsid w:val="00A2552E"/>
    <w:rsid w:val="00A25C3C"/>
    <w:rsid w:val="00A32C25"/>
    <w:rsid w:val="00A43EDD"/>
    <w:rsid w:val="00A467DA"/>
    <w:rsid w:val="00A52567"/>
    <w:rsid w:val="00A5629B"/>
    <w:rsid w:val="00A71C90"/>
    <w:rsid w:val="00A74246"/>
    <w:rsid w:val="00A80B8B"/>
    <w:rsid w:val="00A83B85"/>
    <w:rsid w:val="00A95B01"/>
    <w:rsid w:val="00A96B38"/>
    <w:rsid w:val="00A9728A"/>
    <w:rsid w:val="00AA5593"/>
    <w:rsid w:val="00AB3065"/>
    <w:rsid w:val="00AC0334"/>
    <w:rsid w:val="00AC3480"/>
    <w:rsid w:val="00AD63F7"/>
    <w:rsid w:val="00AE3704"/>
    <w:rsid w:val="00AE656A"/>
    <w:rsid w:val="00AE735B"/>
    <w:rsid w:val="00AF0144"/>
    <w:rsid w:val="00AF2DC5"/>
    <w:rsid w:val="00B0073F"/>
    <w:rsid w:val="00B14FD2"/>
    <w:rsid w:val="00B20BDF"/>
    <w:rsid w:val="00B27279"/>
    <w:rsid w:val="00B27C7A"/>
    <w:rsid w:val="00B32EB4"/>
    <w:rsid w:val="00B370B0"/>
    <w:rsid w:val="00B45E3B"/>
    <w:rsid w:val="00B47B77"/>
    <w:rsid w:val="00B509F0"/>
    <w:rsid w:val="00B52F95"/>
    <w:rsid w:val="00B56A31"/>
    <w:rsid w:val="00B74CF3"/>
    <w:rsid w:val="00B77CA5"/>
    <w:rsid w:val="00B93B0D"/>
    <w:rsid w:val="00BA1F62"/>
    <w:rsid w:val="00BB269E"/>
    <w:rsid w:val="00BB6E7A"/>
    <w:rsid w:val="00BC4BA3"/>
    <w:rsid w:val="00BC6765"/>
    <w:rsid w:val="00BD6E48"/>
    <w:rsid w:val="00BE03FA"/>
    <w:rsid w:val="00BE6CE8"/>
    <w:rsid w:val="00BE6E26"/>
    <w:rsid w:val="00BF2A48"/>
    <w:rsid w:val="00BF574D"/>
    <w:rsid w:val="00C026ED"/>
    <w:rsid w:val="00C10EE4"/>
    <w:rsid w:val="00C2000E"/>
    <w:rsid w:val="00C218CB"/>
    <w:rsid w:val="00C5266E"/>
    <w:rsid w:val="00C6712F"/>
    <w:rsid w:val="00C67165"/>
    <w:rsid w:val="00C84041"/>
    <w:rsid w:val="00C923D9"/>
    <w:rsid w:val="00CA01CA"/>
    <w:rsid w:val="00CA0356"/>
    <w:rsid w:val="00CA2C77"/>
    <w:rsid w:val="00CB37B6"/>
    <w:rsid w:val="00CC166B"/>
    <w:rsid w:val="00CE77EE"/>
    <w:rsid w:val="00CF282E"/>
    <w:rsid w:val="00CF4659"/>
    <w:rsid w:val="00CF671B"/>
    <w:rsid w:val="00CF6DBE"/>
    <w:rsid w:val="00CF7C7C"/>
    <w:rsid w:val="00D17ACC"/>
    <w:rsid w:val="00D23770"/>
    <w:rsid w:val="00D2480A"/>
    <w:rsid w:val="00D27566"/>
    <w:rsid w:val="00D30460"/>
    <w:rsid w:val="00D3436E"/>
    <w:rsid w:val="00D34A2E"/>
    <w:rsid w:val="00D445E6"/>
    <w:rsid w:val="00D57507"/>
    <w:rsid w:val="00D60C44"/>
    <w:rsid w:val="00D7149D"/>
    <w:rsid w:val="00D8642C"/>
    <w:rsid w:val="00D970FB"/>
    <w:rsid w:val="00DA7E18"/>
    <w:rsid w:val="00DC3352"/>
    <w:rsid w:val="00DC71FA"/>
    <w:rsid w:val="00DD37B3"/>
    <w:rsid w:val="00DD5820"/>
    <w:rsid w:val="00DD5C91"/>
    <w:rsid w:val="00DE3E81"/>
    <w:rsid w:val="00DE7A42"/>
    <w:rsid w:val="00DF2D4C"/>
    <w:rsid w:val="00E039AD"/>
    <w:rsid w:val="00E14ACF"/>
    <w:rsid w:val="00E16E7F"/>
    <w:rsid w:val="00E20B29"/>
    <w:rsid w:val="00E22C4A"/>
    <w:rsid w:val="00E37822"/>
    <w:rsid w:val="00E5135F"/>
    <w:rsid w:val="00E540C9"/>
    <w:rsid w:val="00E5551A"/>
    <w:rsid w:val="00E74E87"/>
    <w:rsid w:val="00E76E95"/>
    <w:rsid w:val="00E903C2"/>
    <w:rsid w:val="00ED7EDF"/>
    <w:rsid w:val="00EF08CC"/>
    <w:rsid w:val="00EF196B"/>
    <w:rsid w:val="00EF22AF"/>
    <w:rsid w:val="00EF2497"/>
    <w:rsid w:val="00EF2937"/>
    <w:rsid w:val="00F00573"/>
    <w:rsid w:val="00F01666"/>
    <w:rsid w:val="00F03177"/>
    <w:rsid w:val="00F04BE2"/>
    <w:rsid w:val="00F0525B"/>
    <w:rsid w:val="00F114DE"/>
    <w:rsid w:val="00F1248A"/>
    <w:rsid w:val="00F131D1"/>
    <w:rsid w:val="00F20348"/>
    <w:rsid w:val="00F26524"/>
    <w:rsid w:val="00F307D2"/>
    <w:rsid w:val="00F3368C"/>
    <w:rsid w:val="00F37508"/>
    <w:rsid w:val="00F40A91"/>
    <w:rsid w:val="00F44028"/>
    <w:rsid w:val="00F446F0"/>
    <w:rsid w:val="00F52553"/>
    <w:rsid w:val="00F52CF1"/>
    <w:rsid w:val="00F627CA"/>
    <w:rsid w:val="00F6583C"/>
    <w:rsid w:val="00F705B9"/>
    <w:rsid w:val="00F73638"/>
    <w:rsid w:val="00F872BF"/>
    <w:rsid w:val="00F95133"/>
    <w:rsid w:val="00FA0A05"/>
    <w:rsid w:val="00FA3128"/>
    <w:rsid w:val="00FA7CD4"/>
    <w:rsid w:val="00FB676C"/>
    <w:rsid w:val="00FB74E2"/>
    <w:rsid w:val="00FC1FFC"/>
    <w:rsid w:val="00FC5298"/>
    <w:rsid w:val="00FC66B6"/>
    <w:rsid w:val="00FD2D3B"/>
    <w:rsid w:val="00FD3AFA"/>
    <w:rsid w:val="00FD57BB"/>
    <w:rsid w:val="00FE0BA0"/>
    <w:rsid w:val="00FE14A5"/>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A95B01"/>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A95B01"/>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6"/>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9"/>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9"/>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9"/>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9"/>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9"/>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9"/>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9"/>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il.pl" TargetMode="External"/><Relationship Id="rId13" Type="http://schemas.openxmlformats.org/officeDocument/2006/relationships/hyperlink" Target="mailto:efaktura.ooil@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ek.szendzielorz@orlenoil.p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bozena.szczepaniec@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26187</Words>
  <Characters>157124</Characters>
  <Application>Microsoft Office Word</Application>
  <DocSecurity>0</DocSecurity>
  <Lines>1309</Lines>
  <Paragraphs>365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Krupa Magdalena (OIL)</cp:lastModifiedBy>
  <cp:revision>2</cp:revision>
  <dcterms:created xsi:type="dcterms:W3CDTF">2025-08-04T06:20:00Z</dcterms:created>
  <dcterms:modified xsi:type="dcterms:W3CDTF">2025-08-04T06:20:00Z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